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1532" w:rsidRPr="00D34A1E" w:rsidRDefault="00591532" w:rsidP="00646977">
      <w:pPr>
        <w:spacing w:after="0"/>
        <w:jc w:val="right"/>
        <w:rPr>
          <w:rFonts w:ascii="Fira Sans" w:hAnsi="Fira Sans" w:cs="Arial"/>
          <w:sz w:val="20"/>
          <w:szCs w:val="20"/>
        </w:rPr>
      </w:pPr>
      <w:r w:rsidRPr="00D34A1E">
        <w:rPr>
          <w:rFonts w:ascii="Fira Sans" w:hAnsi="Fira Sans" w:cs="Arial"/>
          <w:sz w:val="20"/>
          <w:szCs w:val="20"/>
        </w:rPr>
        <w:t xml:space="preserve">Gdańsk, dn. </w:t>
      </w:r>
      <w:r w:rsidR="00AE19D3">
        <w:rPr>
          <w:rFonts w:ascii="Fira Sans" w:hAnsi="Fira Sans" w:cs="Arial"/>
          <w:sz w:val="20"/>
          <w:szCs w:val="20"/>
        </w:rPr>
        <w:t>26.01.2026</w:t>
      </w:r>
      <w:r w:rsidR="00AE19D3" w:rsidRPr="00D34A1E">
        <w:rPr>
          <w:rFonts w:ascii="Fira Sans" w:hAnsi="Fira Sans" w:cs="Arial"/>
          <w:sz w:val="20"/>
          <w:szCs w:val="20"/>
        </w:rPr>
        <w:t xml:space="preserve"> </w:t>
      </w:r>
      <w:r w:rsidRPr="00D34A1E">
        <w:rPr>
          <w:rFonts w:ascii="Fira Sans" w:hAnsi="Fira Sans" w:cs="Arial"/>
          <w:sz w:val="20"/>
          <w:szCs w:val="20"/>
        </w:rPr>
        <w:t>r.</w:t>
      </w:r>
    </w:p>
    <w:p w:rsidR="00591532" w:rsidRPr="00A930BC" w:rsidRDefault="00591532" w:rsidP="00646977">
      <w:pPr>
        <w:spacing w:after="0"/>
        <w:rPr>
          <w:rFonts w:cs="Arial"/>
          <w:bCs/>
          <w:sz w:val="20"/>
          <w:szCs w:val="20"/>
        </w:rPr>
      </w:pPr>
      <w:r w:rsidRPr="00A930BC">
        <w:rPr>
          <w:rFonts w:cs="Arial"/>
          <w:bCs/>
          <w:sz w:val="20"/>
          <w:szCs w:val="20"/>
        </w:rPr>
        <w:t>ZNAK SPRAWY</w:t>
      </w:r>
    </w:p>
    <w:p w:rsidR="00591532" w:rsidRPr="00A930BC" w:rsidRDefault="00591532" w:rsidP="00646977">
      <w:pPr>
        <w:spacing w:after="0"/>
        <w:rPr>
          <w:rFonts w:cs="Arial"/>
          <w:bCs/>
          <w:sz w:val="20"/>
          <w:szCs w:val="20"/>
        </w:rPr>
      </w:pPr>
    </w:p>
    <w:p w:rsidR="00591532" w:rsidRPr="00A930BC" w:rsidRDefault="00591532" w:rsidP="00D85A5F">
      <w:pPr>
        <w:spacing w:after="0"/>
        <w:rPr>
          <w:rFonts w:ascii="Fira Sans" w:hAnsi="Fira Sans" w:cs="Arial"/>
          <w:bCs/>
          <w:sz w:val="20"/>
          <w:szCs w:val="20"/>
        </w:rPr>
      </w:pPr>
      <w:r w:rsidRPr="00A930BC">
        <w:rPr>
          <w:rFonts w:ascii="Fira Sans" w:hAnsi="Fira Sans" w:cs="Arial"/>
          <w:bCs/>
          <w:sz w:val="20"/>
          <w:szCs w:val="20"/>
        </w:rPr>
        <w:t>Pomorska Biblioteka Pedagogiczna</w:t>
      </w:r>
    </w:p>
    <w:p w:rsidR="00591532" w:rsidRPr="00A930BC" w:rsidRDefault="00591532" w:rsidP="00D85A5F">
      <w:pPr>
        <w:spacing w:after="0"/>
        <w:rPr>
          <w:rFonts w:ascii="Fira Sans" w:hAnsi="Fira Sans" w:cs="Arial"/>
          <w:bCs/>
          <w:sz w:val="20"/>
          <w:szCs w:val="20"/>
          <w:lang w:val="de-DE"/>
        </w:rPr>
      </w:pPr>
      <w:r w:rsidRPr="00A930BC">
        <w:rPr>
          <w:rFonts w:ascii="Fira Sans" w:hAnsi="Fira Sans" w:cs="Arial"/>
          <w:bCs/>
          <w:sz w:val="20"/>
          <w:szCs w:val="20"/>
          <w:lang w:val="de-DE"/>
        </w:rPr>
        <w:t xml:space="preserve">al. gen. J. </w:t>
      </w:r>
      <w:proofErr w:type="spellStart"/>
      <w:r w:rsidRPr="00A930BC">
        <w:rPr>
          <w:rFonts w:ascii="Fira Sans" w:hAnsi="Fira Sans" w:cs="Arial"/>
          <w:bCs/>
          <w:sz w:val="20"/>
          <w:szCs w:val="20"/>
          <w:lang w:val="de-DE"/>
        </w:rPr>
        <w:t>Hallera</w:t>
      </w:r>
      <w:proofErr w:type="spellEnd"/>
      <w:r w:rsidRPr="00A930BC">
        <w:rPr>
          <w:rFonts w:ascii="Fira Sans" w:hAnsi="Fira Sans" w:cs="Arial"/>
          <w:bCs/>
          <w:sz w:val="20"/>
          <w:szCs w:val="20"/>
          <w:lang w:val="de-DE"/>
        </w:rPr>
        <w:t xml:space="preserve"> 14</w:t>
      </w:r>
    </w:p>
    <w:p w:rsidR="00591532" w:rsidRPr="00A930BC" w:rsidRDefault="00591532" w:rsidP="00D85A5F">
      <w:pPr>
        <w:spacing w:after="0"/>
        <w:rPr>
          <w:rFonts w:ascii="Fira Sans" w:hAnsi="Fira Sans" w:cs="Arial"/>
          <w:bCs/>
          <w:sz w:val="20"/>
          <w:szCs w:val="20"/>
          <w:lang w:val="de-DE"/>
        </w:rPr>
      </w:pPr>
      <w:r w:rsidRPr="00A930BC">
        <w:rPr>
          <w:rFonts w:ascii="Fira Sans" w:hAnsi="Fira Sans" w:cs="Arial"/>
          <w:bCs/>
          <w:sz w:val="20"/>
          <w:szCs w:val="20"/>
          <w:lang w:val="de-DE"/>
        </w:rPr>
        <w:t>80- 401 Gdańsk</w:t>
      </w:r>
    </w:p>
    <w:p w:rsidR="00591532" w:rsidRPr="00A930BC" w:rsidRDefault="009128C0" w:rsidP="00D85A5F">
      <w:pPr>
        <w:spacing w:after="0"/>
        <w:rPr>
          <w:rFonts w:ascii="Fira Sans" w:hAnsi="Fira Sans" w:cs="Arial"/>
          <w:bCs/>
          <w:sz w:val="20"/>
          <w:szCs w:val="20"/>
          <w:lang w:val="de-DE"/>
        </w:rPr>
      </w:pPr>
      <w:hyperlink r:id="rId7" w:history="1">
        <w:r w:rsidR="00591532" w:rsidRPr="00A930BC">
          <w:rPr>
            <w:rStyle w:val="Hipercze"/>
            <w:rFonts w:ascii="Fira Sans" w:hAnsi="Fira Sans" w:cs="Arial"/>
            <w:bCs/>
            <w:color w:val="auto"/>
            <w:sz w:val="20"/>
            <w:szCs w:val="20"/>
            <w:lang w:val="de-DE"/>
          </w:rPr>
          <w:t>sekretariat@pbp.gda.pl</w:t>
        </w:r>
      </w:hyperlink>
      <w:r w:rsidR="00591532" w:rsidRPr="00A930BC">
        <w:rPr>
          <w:rFonts w:ascii="Fira Sans" w:hAnsi="Fira Sans" w:cs="Arial"/>
          <w:bCs/>
          <w:sz w:val="20"/>
          <w:szCs w:val="20"/>
          <w:lang w:val="de-DE"/>
        </w:rPr>
        <w:t xml:space="preserve"> </w:t>
      </w:r>
    </w:p>
    <w:p w:rsidR="00591532" w:rsidRPr="00141512" w:rsidRDefault="00591532" w:rsidP="00D85A5F">
      <w:pPr>
        <w:spacing w:after="0"/>
        <w:rPr>
          <w:rFonts w:ascii="Fira Sans" w:hAnsi="Fira Sans" w:cs="Arial"/>
          <w:bCs/>
          <w:sz w:val="20"/>
          <w:szCs w:val="20"/>
          <w:lang w:val="en-US"/>
        </w:rPr>
      </w:pPr>
      <w:r w:rsidRPr="00141512">
        <w:rPr>
          <w:rFonts w:ascii="Fira Sans" w:hAnsi="Fira Sans" w:cs="Arial"/>
          <w:bCs/>
          <w:sz w:val="20"/>
          <w:szCs w:val="20"/>
          <w:lang w:val="en-US"/>
        </w:rPr>
        <w:t>tel. +48 58 344 01 68</w:t>
      </w:r>
    </w:p>
    <w:p w:rsidR="00591532" w:rsidRPr="00141512" w:rsidRDefault="00591532" w:rsidP="00C50D8F">
      <w:pPr>
        <w:spacing w:after="0"/>
        <w:rPr>
          <w:rFonts w:cs="Arial"/>
          <w:bCs/>
          <w:sz w:val="20"/>
          <w:szCs w:val="20"/>
          <w:lang w:val="en-US"/>
        </w:rPr>
      </w:pPr>
    </w:p>
    <w:p w:rsidR="00591532" w:rsidRPr="00141512" w:rsidRDefault="00591532" w:rsidP="00C50D8F">
      <w:pPr>
        <w:pStyle w:val="Default"/>
        <w:spacing w:line="276" w:lineRule="auto"/>
        <w:rPr>
          <w:rFonts w:ascii="Calibri" w:hAnsi="Calibri" w:cs="Arial"/>
          <w:b/>
          <w:bCs/>
          <w:color w:val="auto"/>
          <w:sz w:val="20"/>
          <w:szCs w:val="20"/>
          <w:lang w:val="en-US"/>
        </w:rPr>
      </w:pPr>
    </w:p>
    <w:p w:rsidR="00591532" w:rsidRPr="00D34A1E" w:rsidRDefault="00591532" w:rsidP="00646977">
      <w:pPr>
        <w:pStyle w:val="Default"/>
        <w:spacing w:line="276" w:lineRule="auto"/>
        <w:jc w:val="center"/>
        <w:rPr>
          <w:rFonts w:ascii="Fira Sans SemiBold" w:hAnsi="Fira Sans SemiBold" w:cs="Arial"/>
          <w:bCs/>
          <w:color w:val="auto"/>
          <w:sz w:val="20"/>
          <w:szCs w:val="20"/>
        </w:rPr>
      </w:pPr>
      <w:r w:rsidRPr="00D34A1E">
        <w:rPr>
          <w:rFonts w:ascii="Fira Sans SemiBold" w:hAnsi="Fira Sans SemiBold" w:cs="Arial"/>
          <w:bCs/>
          <w:color w:val="auto"/>
          <w:sz w:val="20"/>
          <w:szCs w:val="20"/>
        </w:rPr>
        <w:t>ZAPYTANIE OFERTOWE</w:t>
      </w:r>
    </w:p>
    <w:p w:rsidR="0047494B" w:rsidRPr="00E90799" w:rsidRDefault="0047494B" w:rsidP="0047494B">
      <w:pPr>
        <w:pStyle w:val="Default"/>
        <w:spacing w:line="276" w:lineRule="auto"/>
        <w:jc w:val="center"/>
        <w:rPr>
          <w:rFonts w:ascii="Fira Sans SemiBold" w:hAnsi="Fira Sans SemiBold" w:cs="Arial"/>
          <w:bCs/>
          <w:color w:val="auto"/>
          <w:sz w:val="20"/>
          <w:szCs w:val="20"/>
        </w:rPr>
      </w:pPr>
      <w:r w:rsidRPr="00E90799">
        <w:rPr>
          <w:rFonts w:ascii="Fira Sans SemiBold" w:hAnsi="Fira Sans SemiBold" w:cs="Arial"/>
          <w:bCs/>
          <w:color w:val="auto"/>
          <w:sz w:val="20"/>
          <w:szCs w:val="20"/>
        </w:rPr>
        <w:t>ZO-</w:t>
      </w:r>
      <w:r w:rsidR="00AE19D3">
        <w:rPr>
          <w:rFonts w:ascii="Fira Sans SemiBold" w:hAnsi="Fira Sans SemiBold" w:cs="Arial"/>
          <w:bCs/>
          <w:color w:val="auto"/>
          <w:sz w:val="20"/>
          <w:szCs w:val="20"/>
        </w:rPr>
        <w:t>3</w:t>
      </w:r>
      <w:r w:rsidRPr="00E90799">
        <w:rPr>
          <w:rFonts w:ascii="Fira Sans SemiBold" w:hAnsi="Fira Sans SemiBold" w:cs="Arial"/>
          <w:bCs/>
          <w:color w:val="auto"/>
          <w:sz w:val="20"/>
          <w:szCs w:val="20"/>
        </w:rPr>
        <w:t>/</w:t>
      </w:r>
      <w:proofErr w:type="spellStart"/>
      <w:r w:rsidRPr="00E90799">
        <w:rPr>
          <w:rFonts w:ascii="Fira Sans SemiBold" w:hAnsi="Fira Sans SemiBold" w:cs="Arial"/>
          <w:bCs/>
          <w:color w:val="auto"/>
          <w:sz w:val="20"/>
          <w:szCs w:val="20"/>
        </w:rPr>
        <w:t>ZzP</w:t>
      </w:r>
      <w:proofErr w:type="spellEnd"/>
      <w:r w:rsidRPr="00E90799">
        <w:rPr>
          <w:rFonts w:ascii="Fira Sans SemiBold" w:hAnsi="Fira Sans SemiBold" w:cs="Arial"/>
          <w:bCs/>
          <w:color w:val="auto"/>
          <w:sz w:val="20"/>
          <w:szCs w:val="20"/>
        </w:rPr>
        <w:t>/PBPG/202</w:t>
      </w:r>
      <w:r w:rsidR="00AE19D3">
        <w:rPr>
          <w:rFonts w:ascii="Fira Sans SemiBold" w:hAnsi="Fira Sans SemiBold" w:cs="Arial"/>
          <w:bCs/>
          <w:color w:val="auto"/>
          <w:sz w:val="20"/>
          <w:szCs w:val="20"/>
        </w:rPr>
        <w:t>6</w:t>
      </w:r>
    </w:p>
    <w:p w:rsidR="00591532" w:rsidRPr="00A95CCE" w:rsidRDefault="00591532" w:rsidP="00646977">
      <w:pPr>
        <w:pStyle w:val="Default"/>
        <w:spacing w:line="276" w:lineRule="auto"/>
        <w:jc w:val="center"/>
        <w:rPr>
          <w:rFonts w:ascii="Calibri" w:hAnsi="Calibri" w:cs="Arial"/>
          <w:b/>
          <w:bCs/>
          <w:color w:val="auto"/>
          <w:sz w:val="20"/>
          <w:szCs w:val="20"/>
        </w:rPr>
      </w:pPr>
    </w:p>
    <w:p w:rsidR="00591532" w:rsidRDefault="00591532" w:rsidP="005476B2">
      <w:pPr>
        <w:tabs>
          <w:tab w:val="num" w:pos="540"/>
          <w:tab w:val="left" w:pos="2204"/>
        </w:tabs>
        <w:spacing w:after="0"/>
        <w:rPr>
          <w:rFonts w:cs="Arial"/>
          <w:b/>
          <w:sz w:val="20"/>
          <w:szCs w:val="20"/>
        </w:rPr>
      </w:pPr>
    </w:p>
    <w:p w:rsidR="00591532" w:rsidRPr="00D85A5F" w:rsidRDefault="00591532" w:rsidP="00284C58">
      <w:pPr>
        <w:tabs>
          <w:tab w:val="num" w:pos="540"/>
          <w:tab w:val="left" w:pos="2204"/>
        </w:tabs>
        <w:spacing w:after="0"/>
        <w:rPr>
          <w:rFonts w:ascii="Fira Sans SemiBold" w:hAnsi="Fira Sans SemiBold" w:cs="Arial"/>
          <w:sz w:val="20"/>
          <w:szCs w:val="20"/>
        </w:rPr>
      </w:pPr>
      <w:r w:rsidRPr="00D85A5F">
        <w:rPr>
          <w:rFonts w:ascii="Fira Sans SemiBold" w:hAnsi="Fira Sans SemiBold" w:cs="Arial"/>
          <w:sz w:val="20"/>
          <w:szCs w:val="20"/>
        </w:rPr>
        <w:t>I. NABYWCA</w:t>
      </w:r>
    </w:p>
    <w:p w:rsidR="00591532" w:rsidRPr="00D85A5F" w:rsidRDefault="00591532" w:rsidP="00284C58">
      <w:pPr>
        <w:tabs>
          <w:tab w:val="num" w:pos="540"/>
          <w:tab w:val="left" w:pos="2204"/>
        </w:tabs>
        <w:spacing w:after="0"/>
        <w:rPr>
          <w:rFonts w:ascii="Fira Sans" w:hAnsi="Fira Sans" w:cs="Arial"/>
          <w:sz w:val="20"/>
          <w:szCs w:val="20"/>
        </w:rPr>
      </w:pPr>
      <w:r w:rsidRPr="00D85A5F">
        <w:rPr>
          <w:rFonts w:ascii="Fira Sans" w:hAnsi="Fira Sans" w:cs="Arial"/>
          <w:sz w:val="20"/>
          <w:szCs w:val="20"/>
        </w:rPr>
        <w:t>Województwo Pomorskie</w:t>
      </w:r>
    </w:p>
    <w:p w:rsidR="00591532" w:rsidRPr="00D85A5F" w:rsidRDefault="00591532" w:rsidP="00284C58">
      <w:pPr>
        <w:tabs>
          <w:tab w:val="num" w:pos="540"/>
          <w:tab w:val="left" w:pos="2204"/>
        </w:tabs>
        <w:spacing w:after="0"/>
        <w:rPr>
          <w:rFonts w:ascii="Fira Sans" w:hAnsi="Fira Sans" w:cs="Arial"/>
          <w:sz w:val="20"/>
          <w:szCs w:val="20"/>
        </w:rPr>
      </w:pPr>
      <w:r w:rsidRPr="00D85A5F">
        <w:rPr>
          <w:rFonts w:ascii="Fira Sans" w:hAnsi="Fira Sans" w:cs="Arial"/>
          <w:sz w:val="20"/>
          <w:szCs w:val="20"/>
        </w:rPr>
        <w:t>ul. Okopowa 21/27</w:t>
      </w:r>
    </w:p>
    <w:p w:rsidR="00591532" w:rsidRPr="00D85A5F" w:rsidRDefault="00591532" w:rsidP="00285232">
      <w:pPr>
        <w:tabs>
          <w:tab w:val="num" w:pos="540"/>
          <w:tab w:val="left" w:pos="7330"/>
        </w:tabs>
        <w:spacing w:after="0"/>
        <w:rPr>
          <w:rFonts w:ascii="Fira Sans" w:hAnsi="Fira Sans" w:cs="Arial"/>
          <w:sz w:val="20"/>
          <w:szCs w:val="20"/>
        </w:rPr>
      </w:pPr>
      <w:r w:rsidRPr="00D85A5F">
        <w:rPr>
          <w:rFonts w:ascii="Fira Sans" w:hAnsi="Fira Sans" w:cs="Arial"/>
          <w:sz w:val="20"/>
          <w:szCs w:val="20"/>
        </w:rPr>
        <w:t>80-810 Gdańsk</w:t>
      </w:r>
      <w:r w:rsidRPr="00D85A5F">
        <w:rPr>
          <w:rFonts w:ascii="Fira Sans" w:hAnsi="Fira Sans" w:cs="Arial"/>
          <w:sz w:val="20"/>
          <w:szCs w:val="20"/>
        </w:rPr>
        <w:tab/>
      </w:r>
    </w:p>
    <w:p w:rsidR="00591532" w:rsidRPr="00D85A5F" w:rsidRDefault="00591532" w:rsidP="00284C58">
      <w:pPr>
        <w:tabs>
          <w:tab w:val="num" w:pos="540"/>
          <w:tab w:val="left" w:pos="2204"/>
        </w:tabs>
        <w:spacing w:after="0"/>
        <w:rPr>
          <w:rFonts w:ascii="Fira Sans" w:hAnsi="Fira Sans" w:cs="Arial"/>
          <w:sz w:val="20"/>
          <w:szCs w:val="20"/>
        </w:rPr>
      </w:pPr>
      <w:r w:rsidRPr="00D85A5F">
        <w:rPr>
          <w:rFonts w:ascii="Fira Sans" w:hAnsi="Fira Sans" w:cs="Arial"/>
          <w:sz w:val="20"/>
          <w:szCs w:val="20"/>
        </w:rPr>
        <w:t>NIP: 583-31-63-786</w:t>
      </w:r>
    </w:p>
    <w:p w:rsidR="00591532" w:rsidRPr="00284C58" w:rsidRDefault="00591532" w:rsidP="00284C58">
      <w:pPr>
        <w:tabs>
          <w:tab w:val="num" w:pos="540"/>
          <w:tab w:val="left" w:pos="2204"/>
        </w:tabs>
        <w:spacing w:after="0"/>
        <w:rPr>
          <w:rFonts w:cs="Arial"/>
          <w:sz w:val="20"/>
          <w:szCs w:val="20"/>
        </w:rPr>
      </w:pPr>
    </w:p>
    <w:p w:rsidR="00591532" w:rsidRPr="00D85A5F" w:rsidRDefault="00591532" w:rsidP="00284C58">
      <w:pPr>
        <w:tabs>
          <w:tab w:val="num" w:pos="540"/>
          <w:tab w:val="left" w:pos="2204"/>
        </w:tabs>
        <w:spacing w:after="0"/>
        <w:rPr>
          <w:rFonts w:ascii="Fira Sans SemiBold" w:hAnsi="Fira Sans SemiBold" w:cs="Arial"/>
          <w:sz w:val="20"/>
          <w:szCs w:val="20"/>
        </w:rPr>
      </w:pPr>
      <w:r w:rsidRPr="00D85A5F">
        <w:rPr>
          <w:rFonts w:ascii="Fira Sans SemiBold" w:hAnsi="Fira Sans SemiBold" w:cs="Arial"/>
          <w:sz w:val="20"/>
          <w:szCs w:val="20"/>
        </w:rPr>
        <w:t>II. ODBIORCA</w:t>
      </w:r>
    </w:p>
    <w:p w:rsidR="00591532" w:rsidRPr="00D85A5F" w:rsidRDefault="00591532" w:rsidP="00D85A5F">
      <w:pPr>
        <w:spacing w:after="0"/>
        <w:rPr>
          <w:rFonts w:ascii="Fira Sans" w:hAnsi="Fira Sans" w:cs="Arial"/>
          <w:bCs/>
          <w:sz w:val="20"/>
          <w:szCs w:val="20"/>
        </w:rPr>
      </w:pPr>
      <w:r w:rsidRPr="00D85A5F">
        <w:rPr>
          <w:rFonts w:ascii="Fira Sans" w:hAnsi="Fira Sans" w:cs="Arial"/>
          <w:bCs/>
          <w:sz w:val="20"/>
          <w:szCs w:val="20"/>
        </w:rPr>
        <w:t>Pomorska Biblioteka Pedagogiczna</w:t>
      </w:r>
    </w:p>
    <w:p w:rsidR="00591532" w:rsidRPr="00D85A5F" w:rsidRDefault="00591532" w:rsidP="00D85A5F">
      <w:pPr>
        <w:spacing w:after="0"/>
        <w:rPr>
          <w:rFonts w:ascii="Fira Sans" w:hAnsi="Fira Sans" w:cs="Arial"/>
          <w:bCs/>
          <w:sz w:val="20"/>
          <w:szCs w:val="20"/>
          <w:lang w:val="de-DE"/>
        </w:rPr>
      </w:pPr>
      <w:r w:rsidRPr="00D85A5F">
        <w:rPr>
          <w:rFonts w:ascii="Fira Sans" w:hAnsi="Fira Sans" w:cs="Arial"/>
          <w:bCs/>
          <w:sz w:val="20"/>
          <w:szCs w:val="20"/>
          <w:lang w:val="de-DE"/>
        </w:rPr>
        <w:t xml:space="preserve">al. gen. J. </w:t>
      </w:r>
      <w:proofErr w:type="spellStart"/>
      <w:r w:rsidRPr="00D85A5F">
        <w:rPr>
          <w:rFonts w:ascii="Fira Sans" w:hAnsi="Fira Sans" w:cs="Arial"/>
          <w:bCs/>
          <w:sz w:val="20"/>
          <w:szCs w:val="20"/>
          <w:lang w:val="de-DE"/>
        </w:rPr>
        <w:t>Hallera</w:t>
      </w:r>
      <w:proofErr w:type="spellEnd"/>
      <w:r w:rsidRPr="00D85A5F">
        <w:rPr>
          <w:rFonts w:ascii="Fira Sans" w:hAnsi="Fira Sans" w:cs="Arial"/>
          <w:bCs/>
          <w:sz w:val="20"/>
          <w:szCs w:val="20"/>
          <w:lang w:val="de-DE"/>
        </w:rPr>
        <w:t xml:space="preserve"> 14</w:t>
      </w:r>
    </w:p>
    <w:p w:rsidR="00591532" w:rsidRPr="00D85A5F" w:rsidRDefault="00591532" w:rsidP="00D85A5F">
      <w:pPr>
        <w:tabs>
          <w:tab w:val="num" w:pos="540"/>
          <w:tab w:val="left" w:pos="2204"/>
        </w:tabs>
        <w:spacing w:after="0"/>
        <w:rPr>
          <w:rFonts w:ascii="Fira Sans" w:hAnsi="Fira Sans" w:cs="Arial"/>
          <w:sz w:val="20"/>
          <w:szCs w:val="20"/>
        </w:rPr>
      </w:pPr>
      <w:r w:rsidRPr="00D85A5F">
        <w:rPr>
          <w:rFonts w:ascii="Fira Sans" w:hAnsi="Fira Sans" w:cs="Arial"/>
          <w:bCs/>
          <w:sz w:val="20"/>
          <w:szCs w:val="20"/>
          <w:lang w:val="de-DE"/>
        </w:rPr>
        <w:t>80- 401 Gdańsk</w:t>
      </w:r>
      <w:r w:rsidRPr="00D85A5F">
        <w:rPr>
          <w:rFonts w:ascii="Fira Sans" w:hAnsi="Fira Sans" w:cs="Arial"/>
          <w:sz w:val="20"/>
          <w:szCs w:val="20"/>
        </w:rPr>
        <w:t xml:space="preserve"> </w:t>
      </w:r>
    </w:p>
    <w:p w:rsidR="00591532" w:rsidRPr="00A95CCE" w:rsidRDefault="00591532" w:rsidP="00284C58">
      <w:pPr>
        <w:tabs>
          <w:tab w:val="num" w:pos="540"/>
        </w:tabs>
        <w:spacing w:after="0"/>
        <w:rPr>
          <w:rFonts w:cs="Arial"/>
          <w:sz w:val="20"/>
          <w:szCs w:val="20"/>
        </w:rPr>
      </w:pPr>
    </w:p>
    <w:p w:rsidR="00591532" w:rsidRPr="00D85A5F" w:rsidRDefault="00591532" w:rsidP="00646977">
      <w:pPr>
        <w:tabs>
          <w:tab w:val="num" w:pos="540"/>
        </w:tabs>
        <w:jc w:val="center"/>
        <w:outlineLvl w:val="0"/>
        <w:rPr>
          <w:rFonts w:ascii="Fira Sans" w:hAnsi="Fira Sans" w:cs="Arial"/>
          <w:sz w:val="20"/>
          <w:szCs w:val="20"/>
        </w:rPr>
      </w:pPr>
      <w:r w:rsidRPr="00D85A5F">
        <w:rPr>
          <w:rFonts w:ascii="Fira Sans" w:hAnsi="Fira Sans" w:cs="Arial"/>
          <w:sz w:val="20"/>
          <w:szCs w:val="20"/>
        </w:rPr>
        <w:t>ZAPRASZA</w:t>
      </w:r>
    </w:p>
    <w:p w:rsidR="00591532" w:rsidRPr="00D85A5F" w:rsidRDefault="00591532" w:rsidP="00646977">
      <w:pPr>
        <w:tabs>
          <w:tab w:val="num" w:pos="540"/>
        </w:tabs>
        <w:jc w:val="center"/>
        <w:outlineLvl w:val="0"/>
        <w:rPr>
          <w:rFonts w:ascii="Fira Sans" w:hAnsi="Fira Sans" w:cs="Arial"/>
          <w:sz w:val="20"/>
          <w:szCs w:val="20"/>
        </w:rPr>
      </w:pPr>
      <w:r w:rsidRPr="00D85A5F">
        <w:rPr>
          <w:rFonts w:ascii="Fira Sans" w:hAnsi="Fira Sans"/>
          <w:sz w:val="20"/>
          <w:szCs w:val="20"/>
        </w:rPr>
        <w:t>do złożenia oferty na usługę,</w:t>
      </w:r>
    </w:p>
    <w:p w:rsidR="00591532" w:rsidRPr="006B02FD" w:rsidRDefault="00591532" w:rsidP="006B02FD">
      <w:pPr>
        <w:pStyle w:val="Default"/>
        <w:spacing w:line="276" w:lineRule="auto"/>
        <w:rPr>
          <w:rFonts w:ascii="Calibri" w:hAnsi="Calibri" w:cs="Arial"/>
          <w:b/>
          <w:sz w:val="20"/>
          <w:szCs w:val="20"/>
        </w:rPr>
      </w:pPr>
      <w:r w:rsidRPr="00D85A5F">
        <w:rPr>
          <w:rFonts w:ascii="Fira Sans" w:hAnsi="Fira Sans"/>
          <w:sz w:val="20"/>
          <w:szCs w:val="20"/>
        </w:rPr>
        <w:t>której przedmiotem jest</w:t>
      </w:r>
      <w:r w:rsidRPr="00EA7768">
        <w:rPr>
          <w:rFonts w:ascii="Fira Sans SemiBold" w:hAnsi="Fira Sans SemiBold"/>
          <w:sz w:val="20"/>
          <w:szCs w:val="20"/>
        </w:rPr>
        <w:t xml:space="preserve"> przeprowadzenie wykładu </w:t>
      </w:r>
      <w:r w:rsidR="005A738B" w:rsidRPr="005A738B">
        <w:rPr>
          <w:rFonts w:ascii="Fira Sans SemiBold" w:hAnsi="Fira Sans SemiBold"/>
          <w:sz w:val="20"/>
          <w:szCs w:val="20"/>
        </w:rPr>
        <w:t xml:space="preserve">z </w:t>
      </w:r>
      <w:r w:rsidR="005A738B" w:rsidRPr="005A738B">
        <w:rPr>
          <w:rFonts w:ascii="Fira Sans SemiBold" w:hAnsi="Fira Sans SemiBold" w:cs="Calibri"/>
          <w:sz w:val="20"/>
          <w:szCs w:val="20"/>
        </w:rPr>
        <w:t xml:space="preserve">obszaru </w:t>
      </w:r>
      <w:r w:rsidR="00683E23" w:rsidRPr="006E05CD">
        <w:rPr>
          <w:rFonts w:ascii="Fira Sans SemiBold" w:hAnsi="Fira Sans SemiBold" w:cs="Calibri"/>
          <w:sz w:val="20"/>
          <w:szCs w:val="20"/>
        </w:rPr>
        <w:t xml:space="preserve">nauk </w:t>
      </w:r>
      <w:r w:rsidR="00AE19D3">
        <w:rPr>
          <w:rFonts w:ascii="Fira Sans SemiBold" w:hAnsi="Fira Sans SemiBold" w:cs="Calibri"/>
          <w:sz w:val="20"/>
          <w:szCs w:val="20"/>
        </w:rPr>
        <w:t>matematyczno-fizyczno-informatycznych</w:t>
      </w:r>
      <w:r w:rsidR="00AE19D3" w:rsidRPr="00527BD7">
        <w:rPr>
          <w:rFonts w:ascii="Fira Sans" w:hAnsi="Fira Sans" w:cs="Calibri"/>
          <w:sz w:val="20"/>
          <w:szCs w:val="20"/>
        </w:rPr>
        <w:t xml:space="preserve"> </w:t>
      </w:r>
      <w:r w:rsidR="005A738B" w:rsidRPr="00527BD7">
        <w:rPr>
          <w:rFonts w:ascii="Fira Sans" w:hAnsi="Fira Sans" w:cs="Calibri"/>
          <w:sz w:val="20"/>
          <w:szCs w:val="20"/>
        </w:rPr>
        <w:t>na sesji przedmiotowej podczas</w:t>
      </w:r>
      <w:r w:rsidR="005A738B" w:rsidRPr="00527BD7">
        <w:rPr>
          <w:rFonts w:ascii="Fira Sans" w:hAnsi="Fira Sans" w:cs="Calibri"/>
          <w:b/>
          <w:sz w:val="20"/>
          <w:szCs w:val="20"/>
        </w:rPr>
        <w:t xml:space="preserve"> </w:t>
      </w:r>
      <w:r w:rsidR="0047494B">
        <w:rPr>
          <w:rFonts w:ascii="Fira Sans SemiBold" w:hAnsi="Fira Sans SemiBold" w:cs="Calibri"/>
          <w:sz w:val="20"/>
          <w:szCs w:val="20"/>
        </w:rPr>
        <w:t>X</w:t>
      </w:r>
      <w:r w:rsidRPr="00EA7768">
        <w:rPr>
          <w:rFonts w:ascii="Fira Sans SemiBold" w:hAnsi="Fira Sans SemiBold" w:cs="Calibri"/>
          <w:sz w:val="20"/>
          <w:szCs w:val="20"/>
        </w:rPr>
        <w:t xml:space="preserve"> Pomorskiej Uczniowskiej Konferencji Naukowej</w:t>
      </w:r>
      <w:r w:rsidRPr="00EA7768">
        <w:rPr>
          <w:rFonts w:ascii="Fira Sans SemiBold" w:hAnsi="Fira Sans SemiBold" w:cs="Calibri"/>
        </w:rPr>
        <w:t xml:space="preserve"> </w:t>
      </w:r>
      <w:r w:rsidRPr="00EA7768">
        <w:rPr>
          <w:rFonts w:ascii="Fira Sans SemiBold" w:hAnsi="Fira Sans SemiBold" w:cs="Calibri"/>
          <w:sz w:val="20"/>
          <w:szCs w:val="20"/>
        </w:rPr>
        <w:t xml:space="preserve">realizowanej w projekcie </w:t>
      </w:r>
      <w:r w:rsidRPr="00EA7768">
        <w:rPr>
          <w:rFonts w:ascii="Fira Sans SemiBold" w:hAnsi="Fira Sans SemiBold" w:cs="Calibri"/>
          <w:i/>
          <w:sz w:val="20"/>
          <w:szCs w:val="20"/>
        </w:rPr>
        <w:t>Zdolni z Pomorza</w:t>
      </w:r>
      <w:r w:rsidR="006E3FB6" w:rsidRPr="00EA7768">
        <w:rPr>
          <w:rFonts w:ascii="Fira Sans SemiBold" w:hAnsi="Fira Sans SemiBold" w:cs="Calibri"/>
          <w:sz w:val="20"/>
          <w:szCs w:val="20"/>
        </w:rPr>
        <w:t xml:space="preserve"> </w:t>
      </w:r>
      <w:r w:rsidR="006E3FB6" w:rsidRPr="00EA7768">
        <w:rPr>
          <w:rFonts w:ascii="Fira Sans SemiBold" w:hAnsi="Fira Sans SemiBold" w:cs="Arial"/>
          <w:i/>
          <w:sz w:val="20"/>
          <w:szCs w:val="20"/>
        </w:rPr>
        <w:t>- wsparcie regionalne.</w:t>
      </w:r>
    </w:p>
    <w:p w:rsidR="00591532" w:rsidRPr="006B02FD" w:rsidRDefault="00591532" w:rsidP="00646977">
      <w:pPr>
        <w:spacing w:after="0"/>
        <w:jc w:val="both"/>
        <w:rPr>
          <w:rFonts w:cs="Arial"/>
          <w:b/>
          <w:sz w:val="20"/>
          <w:szCs w:val="20"/>
        </w:rPr>
      </w:pPr>
    </w:p>
    <w:p w:rsidR="00591532" w:rsidRPr="00292407" w:rsidRDefault="00591532" w:rsidP="00DA1DD8">
      <w:pPr>
        <w:spacing w:after="0"/>
        <w:rPr>
          <w:rFonts w:ascii="Fira Sans" w:hAnsi="Fira Sans" w:cs="Arial"/>
          <w:sz w:val="20"/>
          <w:szCs w:val="20"/>
        </w:rPr>
      </w:pPr>
      <w:r w:rsidRPr="00292407">
        <w:rPr>
          <w:rFonts w:ascii="Fira Sans" w:hAnsi="Fira Sans" w:cs="Arial"/>
          <w:sz w:val="20"/>
          <w:szCs w:val="20"/>
        </w:rPr>
        <w:t>W niniejszym postępowaniu nie ma konieczności stosowania przepisów ustawy z dnia 11 września 2019 r. Prawo zamówień publicznych – podstawa prawna art. 2 ust. 1 pkt 1 ustawy Prawo zamówień publicznych</w:t>
      </w:r>
      <w:r w:rsidR="00DB79E6">
        <w:rPr>
          <w:rFonts w:ascii="Fira Sans" w:hAnsi="Fira Sans" w:cs="Arial"/>
          <w:sz w:val="20"/>
          <w:szCs w:val="20"/>
        </w:rPr>
        <w:t xml:space="preserve"> </w:t>
      </w:r>
      <w:r w:rsidR="00DB79E6">
        <w:rPr>
          <w:rFonts w:ascii="Fira Sans" w:hAnsi="Fira Sans" w:cs="Arial"/>
          <w:sz w:val="20"/>
          <w:szCs w:val="20"/>
        </w:rPr>
        <w:t>wraz z późniejszymi zmianami</w:t>
      </w:r>
      <w:r w:rsidRPr="00292407">
        <w:rPr>
          <w:rFonts w:ascii="Fira Sans" w:hAnsi="Fira Sans" w:cs="Arial"/>
          <w:sz w:val="20"/>
          <w:szCs w:val="20"/>
        </w:rPr>
        <w:t>, ze względu na wartość zamówienia szacowaną poniżej 1</w:t>
      </w:r>
      <w:r w:rsidR="00AE19D3">
        <w:rPr>
          <w:rFonts w:ascii="Fira Sans" w:hAnsi="Fira Sans" w:cs="Arial"/>
          <w:sz w:val="20"/>
          <w:szCs w:val="20"/>
        </w:rPr>
        <w:t>7</w:t>
      </w:r>
      <w:r w:rsidRPr="00292407">
        <w:rPr>
          <w:rFonts w:ascii="Fira Sans" w:hAnsi="Fira Sans" w:cs="Arial"/>
          <w:sz w:val="20"/>
          <w:szCs w:val="20"/>
        </w:rPr>
        <w:t>0 000 zł. Postępowanie prowadzone jest na zasadach określonych przez Zamawiającego.</w:t>
      </w:r>
      <w:bookmarkStart w:id="0" w:name="_GoBack"/>
      <w:bookmarkEnd w:id="0"/>
    </w:p>
    <w:p w:rsidR="00591532" w:rsidRPr="00A95CCE" w:rsidRDefault="00591532" w:rsidP="00646977">
      <w:pPr>
        <w:spacing w:after="0"/>
        <w:jc w:val="both"/>
        <w:rPr>
          <w:rFonts w:cs="Arial"/>
          <w:sz w:val="20"/>
          <w:szCs w:val="20"/>
        </w:rPr>
      </w:pPr>
    </w:p>
    <w:p w:rsidR="00591532" w:rsidRPr="00292407" w:rsidRDefault="00591532" w:rsidP="00646977">
      <w:pPr>
        <w:numPr>
          <w:ilvl w:val="0"/>
          <w:numId w:val="1"/>
        </w:numPr>
        <w:spacing w:before="120" w:after="0"/>
        <w:ind w:right="5"/>
        <w:jc w:val="both"/>
        <w:rPr>
          <w:rFonts w:ascii="Fira Sans SemiBold" w:hAnsi="Fira Sans SemiBold" w:cs="Arial"/>
          <w:sz w:val="20"/>
          <w:szCs w:val="20"/>
        </w:rPr>
      </w:pPr>
      <w:r w:rsidRPr="00292407">
        <w:rPr>
          <w:rFonts w:ascii="Fira Sans SemiBold" w:hAnsi="Fira Sans SemiBold" w:cs="Arial"/>
          <w:sz w:val="20"/>
          <w:szCs w:val="20"/>
        </w:rPr>
        <w:t>Opis przedmiotu zamówienia:</w:t>
      </w:r>
    </w:p>
    <w:p w:rsidR="00591532" w:rsidRPr="00292407" w:rsidRDefault="00591532" w:rsidP="00292AE0">
      <w:pPr>
        <w:tabs>
          <w:tab w:val="num" w:pos="540"/>
          <w:tab w:val="left" w:pos="2204"/>
        </w:tabs>
        <w:spacing w:after="0"/>
        <w:rPr>
          <w:rFonts w:ascii="Fira Sans" w:hAnsi="Fira Sans"/>
          <w:sz w:val="20"/>
          <w:szCs w:val="20"/>
        </w:rPr>
      </w:pPr>
      <w:r w:rsidRPr="00292407">
        <w:rPr>
          <w:rFonts w:ascii="Fira Sans" w:hAnsi="Fira Sans" w:cs="Arial"/>
          <w:sz w:val="20"/>
          <w:szCs w:val="20"/>
        </w:rPr>
        <w:t>Przedmiotem zamówienia jest wygłoszenie</w:t>
      </w:r>
      <w:r>
        <w:rPr>
          <w:rFonts w:cs="Arial"/>
          <w:sz w:val="20"/>
          <w:szCs w:val="20"/>
        </w:rPr>
        <w:t xml:space="preserve"> </w:t>
      </w:r>
      <w:r w:rsidR="005A738B">
        <w:rPr>
          <w:rFonts w:ascii="Fira Sans SemiBold" w:hAnsi="Fira Sans SemiBold" w:cs="Arial"/>
          <w:sz w:val="20"/>
          <w:szCs w:val="20"/>
        </w:rPr>
        <w:t>3</w:t>
      </w:r>
      <w:r w:rsidR="006E3FB6">
        <w:rPr>
          <w:rFonts w:ascii="Fira Sans SemiBold" w:hAnsi="Fira Sans SemiBold" w:cs="Arial"/>
          <w:sz w:val="20"/>
          <w:szCs w:val="20"/>
        </w:rPr>
        <w:t>0</w:t>
      </w:r>
      <w:r w:rsidRPr="00292407">
        <w:rPr>
          <w:rFonts w:ascii="Fira Sans SemiBold" w:hAnsi="Fira Sans SemiBold" w:cs="Arial"/>
          <w:sz w:val="20"/>
          <w:szCs w:val="20"/>
        </w:rPr>
        <w:t xml:space="preserve">-minutowego </w:t>
      </w:r>
      <w:r w:rsidRPr="006C43C1">
        <w:rPr>
          <w:rFonts w:ascii="Fira Sans SemiBold" w:hAnsi="Fira Sans SemiBold" w:cs="Arial"/>
          <w:sz w:val="20"/>
          <w:szCs w:val="20"/>
        </w:rPr>
        <w:t xml:space="preserve">wykładu </w:t>
      </w:r>
      <w:r w:rsidR="005A738B" w:rsidRPr="005A738B">
        <w:rPr>
          <w:rFonts w:ascii="Fira Sans SemiBold" w:hAnsi="Fira Sans SemiBold"/>
          <w:sz w:val="20"/>
          <w:szCs w:val="20"/>
        </w:rPr>
        <w:t xml:space="preserve">z </w:t>
      </w:r>
      <w:r w:rsidR="005A738B" w:rsidRPr="005A738B">
        <w:rPr>
          <w:rFonts w:ascii="Fira Sans SemiBold" w:hAnsi="Fira Sans SemiBold" w:cs="Calibri"/>
          <w:sz w:val="20"/>
          <w:szCs w:val="20"/>
        </w:rPr>
        <w:t xml:space="preserve">obszaru </w:t>
      </w:r>
      <w:r w:rsidR="00504AEE" w:rsidRPr="006E05CD">
        <w:rPr>
          <w:rFonts w:ascii="Fira Sans SemiBold" w:hAnsi="Fira Sans SemiBold" w:cs="Calibri"/>
          <w:sz w:val="20"/>
          <w:szCs w:val="20"/>
        </w:rPr>
        <w:t xml:space="preserve">nauk </w:t>
      </w:r>
      <w:r w:rsidR="00AE19D3">
        <w:rPr>
          <w:rFonts w:ascii="Fira Sans SemiBold" w:hAnsi="Fira Sans SemiBold" w:cs="Calibri"/>
          <w:sz w:val="20"/>
          <w:szCs w:val="20"/>
        </w:rPr>
        <w:t>matematyczno-fizyczno-informatycznych</w:t>
      </w:r>
      <w:r w:rsidR="00AE19D3" w:rsidRPr="006E3FB6">
        <w:rPr>
          <w:rFonts w:ascii="Fira Sans SemiBold" w:hAnsi="Fira Sans SemiBold" w:cs="Arial"/>
          <w:sz w:val="20"/>
          <w:szCs w:val="20"/>
        </w:rPr>
        <w:t xml:space="preserve"> </w:t>
      </w:r>
      <w:r w:rsidRPr="006E3FB6">
        <w:rPr>
          <w:rFonts w:ascii="Fira Sans SemiBold" w:hAnsi="Fira Sans SemiBold" w:cs="Arial"/>
          <w:sz w:val="20"/>
          <w:szCs w:val="20"/>
        </w:rPr>
        <w:t>na</w:t>
      </w:r>
      <w:r w:rsidR="00504AEE">
        <w:rPr>
          <w:rFonts w:ascii="Fira Sans SemiBold" w:hAnsi="Fira Sans SemiBold" w:cs="Arial"/>
          <w:sz w:val="20"/>
          <w:szCs w:val="20"/>
        </w:rPr>
        <w:t xml:space="preserve"> </w:t>
      </w:r>
      <w:r w:rsidR="0047494B">
        <w:rPr>
          <w:rFonts w:ascii="Fira Sans SemiBold" w:hAnsi="Fira Sans SemiBold" w:cs="Arial"/>
          <w:sz w:val="20"/>
          <w:szCs w:val="20"/>
        </w:rPr>
        <w:t>X</w:t>
      </w:r>
      <w:r w:rsidRPr="00292407">
        <w:rPr>
          <w:rFonts w:ascii="Fira Sans SemiBold" w:hAnsi="Fira Sans SemiBold" w:cs="Arial"/>
          <w:sz w:val="20"/>
          <w:szCs w:val="20"/>
        </w:rPr>
        <w:t xml:space="preserve"> Pomorskiej Uczniowskiej Konferencji Naukowej</w:t>
      </w:r>
      <w:r>
        <w:rPr>
          <w:rFonts w:cs="Arial"/>
          <w:b/>
          <w:sz w:val="20"/>
          <w:szCs w:val="20"/>
        </w:rPr>
        <w:t xml:space="preserve">,  </w:t>
      </w:r>
      <w:r w:rsidRPr="00292407">
        <w:rPr>
          <w:rFonts w:ascii="Fira Sans" w:hAnsi="Fira Sans" w:cs="Arial"/>
          <w:sz w:val="20"/>
          <w:szCs w:val="20"/>
        </w:rPr>
        <w:t xml:space="preserve">której tematem </w:t>
      </w:r>
      <w:r w:rsidR="0047494B">
        <w:rPr>
          <w:rFonts w:ascii="Fira Sans" w:hAnsi="Fira Sans" w:cs="Arial"/>
          <w:sz w:val="20"/>
          <w:szCs w:val="20"/>
        </w:rPr>
        <w:t>są</w:t>
      </w:r>
      <w:r w:rsidR="0047494B" w:rsidRPr="00292407">
        <w:rPr>
          <w:rFonts w:cs="Arial"/>
          <w:sz w:val="20"/>
          <w:szCs w:val="20"/>
        </w:rPr>
        <w:t xml:space="preserve"> </w:t>
      </w:r>
      <w:r w:rsidR="0047494B" w:rsidRPr="000058CA">
        <w:rPr>
          <w:rFonts w:ascii="Fira Sans SemiBold" w:hAnsi="Fira Sans SemiBold" w:cs="Arial"/>
          <w:sz w:val="20"/>
          <w:szCs w:val="20"/>
        </w:rPr>
        <w:t>„</w:t>
      </w:r>
      <w:r w:rsidR="00AE19D3" w:rsidRPr="00624E15">
        <w:rPr>
          <w:rFonts w:ascii="Fira Sans SemiBold" w:hAnsi="Fira Sans SemiBold"/>
          <w:sz w:val="20"/>
          <w:szCs w:val="20"/>
        </w:rPr>
        <w:t>Słowa w chmurze, myśli w sieci – ewolucja komunikacji</w:t>
      </w:r>
      <w:r w:rsidR="0047494B" w:rsidRPr="00A836E7">
        <w:rPr>
          <w:rFonts w:ascii="Fira Sans SemiBold" w:hAnsi="Fira Sans SemiBold" w:cs="Arial"/>
          <w:sz w:val="20"/>
          <w:szCs w:val="20"/>
        </w:rPr>
        <w:t>”</w:t>
      </w:r>
      <w:r>
        <w:rPr>
          <w:rFonts w:cs="Arial"/>
          <w:b/>
          <w:sz w:val="20"/>
          <w:szCs w:val="20"/>
        </w:rPr>
        <w:t>,</w:t>
      </w:r>
      <w:r>
        <w:rPr>
          <w:rFonts w:cs="Arial"/>
          <w:i/>
        </w:rPr>
        <w:t xml:space="preserve"> </w:t>
      </w:r>
      <w:r>
        <w:rPr>
          <w:rFonts w:cs="Arial"/>
          <w:b/>
          <w:sz w:val="20"/>
          <w:szCs w:val="20"/>
        </w:rPr>
        <w:t xml:space="preserve"> </w:t>
      </w:r>
      <w:r w:rsidR="006E3FB6" w:rsidRPr="000058CA">
        <w:rPr>
          <w:rFonts w:ascii="Fira Sans" w:hAnsi="Fira Sans" w:cs="Calibri"/>
          <w:sz w:val="20"/>
          <w:szCs w:val="20"/>
        </w:rPr>
        <w:t xml:space="preserve">realizowanej w projekcie </w:t>
      </w:r>
      <w:r w:rsidR="006E3FB6" w:rsidRPr="00823FC1">
        <w:rPr>
          <w:rFonts w:ascii="Fira Sans" w:hAnsi="Fira Sans" w:cs="Arial"/>
          <w:i/>
          <w:sz w:val="20"/>
          <w:szCs w:val="20"/>
        </w:rPr>
        <w:t>Zdolni z Pomorza - wsparcie regionalne</w:t>
      </w:r>
      <w:r w:rsidR="006E3FB6" w:rsidRPr="00823FC1">
        <w:rPr>
          <w:rFonts w:ascii="Fira Sans" w:hAnsi="Fira Sans" w:cs="Arial"/>
          <w:sz w:val="20"/>
          <w:szCs w:val="20"/>
        </w:rPr>
        <w:t xml:space="preserve">, </w:t>
      </w:r>
      <w:r w:rsidR="006E3FB6" w:rsidRPr="00823FC1">
        <w:rPr>
          <w:rFonts w:ascii="Fira Sans" w:hAnsi="Fira Sans"/>
          <w:sz w:val="20"/>
          <w:szCs w:val="20"/>
        </w:rPr>
        <w:t xml:space="preserve">w ramach Działania 5.8. Edukacji ogólnej i zawodowej programu </w:t>
      </w:r>
      <w:r w:rsidR="006E3FB6" w:rsidRPr="00823FC1">
        <w:rPr>
          <w:rFonts w:ascii="Fira Sans" w:hAnsi="Fira Sans"/>
          <w:sz w:val="20"/>
          <w:szCs w:val="20"/>
        </w:rPr>
        <w:lastRenderedPageBreak/>
        <w:t>Fundusze Europejskie dla Pomorza 2021-2027 (FEP 2021-2027), współfinansowanym ze środków Unii Europejskiej w ramach Europejskiego Funduszu Społecznego Plus (EFS+)</w:t>
      </w:r>
      <w:r w:rsidR="006E3FB6" w:rsidRPr="00823FC1">
        <w:rPr>
          <w:rFonts w:ascii="Fira Sans" w:hAnsi="Fira Sans" w:cs="Arial"/>
          <w:sz w:val="20"/>
          <w:szCs w:val="20"/>
        </w:rPr>
        <w:t>.</w:t>
      </w:r>
      <w:r w:rsidRPr="00292407">
        <w:rPr>
          <w:rFonts w:ascii="Fira Sans" w:hAnsi="Fira Sans"/>
          <w:sz w:val="20"/>
          <w:szCs w:val="20"/>
        </w:rPr>
        <w:t xml:space="preserve"> </w:t>
      </w:r>
    </w:p>
    <w:p w:rsidR="00591532" w:rsidRPr="00292407" w:rsidRDefault="00591532" w:rsidP="00292AE0">
      <w:pPr>
        <w:tabs>
          <w:tab w:val="num" w:pos="540"/>
          <w:tab w:val="left" w:pos="2204"/>
        </w:tabs>
        <w:spacing w:after="0"/>
        <w:rPr>
          <w:rFonts w:ascii="Fira Sans" w:hAnsi="Fira Sans" w:cs="Arial"/>
          <w:sz w:val="20"/>
          <w:szCs w:val="20"/>
        </w:rPr>
      </w:pPr>
    </w:p>
    <w:p w:rsidR="00591532" w:rsidRPr="00292407" w:rsidRDefault="00591532" w:rsidP="00292AE0">
      <w:pPr>
        <w:tabs>
          <w:tab w:val="num" w:pos="540"/>
          <w:tab w:val="left" w:pos="2204"/>
        </w:tabs>
        <w:spacing w:after="0"/>
        <w:rPr>
          <w:rFonts w:ascii="Fira Sans" w:hAnsi="Fira Sans" w:cs="Arial"/>
          <w:sz w:val="20"/>
          <w:szCs w:val="20"/>
        </w:rPr>
      </w:pPr>
      <w:r w:rsidRPr="00292407">
        <w:rPr>
          <w:rFonts w:ascii="Fira Sans" w:hAnsi="Fira Sans" w:cs="Arial"/>
          <w:sz w:val="20"/>
          <w:szCs w:val="20"/>
        </w:rPr>
        <w:t xml:space="preserve">Kod CPV - </w:t>
      </w:r>
      <w:r w:rsidRPr="006E3FB6">
        <w:rPr>
          <w:rFonts w:ascii="Fira Sans SemiBold" w:hAnsi="Fira Sans SemiBold" w:cs="Arial"/>
          <w:sz w:val="20"/>
          <w:szCs w:val="20"/>
        </w:rPr>
        <w:t>80310000-0</w:t>
      </w:r>
      <w:r w:rsidR="006E3FB6">
        <w:rPr>
          <w:rFonts w:ascii="Fira Sans SemiBold" w:hAnsi="Fira Sans SemiBold" w:cs="Arial"/>
          <w:sz w:val="20"/>
          <w:szCs w:val="20"/>
        </w:rPr>
        <w:t>.</w:t>
      </w:r>
    </w:p>
    <w:p w:rsidR="00591532" w:rsidRPr="00292407" w:rsidRDefault="00591532" w:rsidP="00292AE0">
      <w:pPr>
        <w:tabs>
          <w:tab w:val="num" w:pos="540"/>
          <w:tab w:val="left" w:pos="2204"/>
        </w:tabs>
        <w:spacing w:after="0"/>
        <w:rPr>
          <w:rFonts w:ascii="Fira Sans" w:hAnsi="Fira Sans" w:cs="Arial"/>
          <w:b/>
          <w:sz w:val="20"/>
          <w:szCs w:val="20"/>
        </w:rPr>
      </w:pPr>
    </w:p>
    <w:p w:rsidR="00591532" w:rsidRPr="00292407" w:rsidRDefault="00591532" w:rsidP="00292AE0">
      <w:pPr>
        <w:pStyle w:val="Akapitzlist"/>
        <w:numPr>
          <w:ilvl w:val="0"/>
          <w:numId w:val="3"/>
        </w:numPr>
        <w:tabs>
          <w:tab w:val="clear" w:pos="1068"/>
        </w:tabs>
        <w:ind w:left="360"/>
        <w:jc w:val="both"/>
        <w:rPr>
          <w:rFonts w:ascii="Fira Sans" w:hAnsi="Fira Sans" w:cs="Arial"/>
          <w:sz w:val="20"/>
          <w:szCs w:val="20"/>
        </w:rPr>
      </w:pPr>
      <w:r w:rsidRPr="00292407">
        <w:rPr>
          <w:rFonts w:ascii="Fira Sans" w:hAnsi="Fira Sans" w:cs="Arial"/>
          <w:sz w:val="20"/>
          <w:szCs w:val="20"/>
        </w:rPr>
        <w:t xml:space="preserve">Wykonawcą może być wyłącznie osoba fizyczna. </w:t>
      </w:r>
    </w:p>
    <w:p w:rsidR="00591532" w:rsidRPr="00292407" w:rsidRDefault="00591532" w:rsidP="0089215E">
      <w:pPr>
        <w:pStyle w:val="Akapitzlist"/>
        <w:numPr>
          <w:ilvl w:val="0"/>
          <w:numId w:val="3"/>
        </w:numPr>
        <w:tabs>
          <w:tab w:val="clear" w:pos="1068"/>
        </w:tabs>
        <w:ind w:left="360"/>
        <w:jc w:val="both"/>
        <w:rPr>
          <w:rFonts w:ascii="Fira Sans" w:hAnsi="Fira Sans" w:cs="Arial"/>
          <w:sz w:val="20"/>
          <w:szCs w:val="20"/>
        </w:rPr>
      </w:pPr>
      <w:r w:rsidRPr="00292407">
        <w:rPr>
          <w:rFonts w:ascii="Fira Sans" w:hAnsi="Fira Sans" w:cs="Arial"/>
          <w:sz w:val="20"/>
          <w:szCs w:val="20"/>
        </w:rPr>
        <w:t xml:space="preserve">Zamawiający nie dopuszcza, aby usługa świadczona była przez podwykonawców. </w:t>
      </w:r>
      <w:r w:rsidR="001C5E25" w:rsidRPr="000058CA">
        <w:rPr>
          <w:rFonts w:ascii="Fira Sans" w:hAnsi="Fira Sans" w:cs="Calibri"/>
          <w:sz w:val="20"/>
          <w:szCs w:val="20"/>
        </w:rPr>
        <w:t xml:space="preserve">Wykonawca będzie traktowany jako personel projektu, zgodnie z </w:t>
      </w:r>
      <w:r w:rsidR="001C5E25" w:rsidRPr="000058CA">
        <w:rPr>
          <w:rFonts w:ascii="Fira Sans" w:hAnsi="Fira Sans" w:cs="Calibri"/>
          <w:i/>
          <w:sz w:val="20"/>
          <w:szCs w:val="20"/>
        </w:rPr>
        <w:t xml:space="preserve">Wytycznymi dotyczącymi kwalifikowalności wydatków w ramach </w:t>
      </w:r>
      <w:r w:rsidR="001C5E25" w:rsidRPr="00B8309E">
        <w:rPr>
          <w:rFonts w:ascii="Fira Sans" w:hAnsi="Fira Sans"/>
          <w:i/>
          <w:sz w:val="20"/>
          <w:szCs w:val="20"/>
        </w:rPr>
        <w:t xml:space="preserve">Działania 5.8. Edukacji ogólnej i zawodowej programu Fundusze Europejskie dla Pomorza 2021-2027 (FEP 2021-2027), </w:t>
      </w:r>
      <w:r w:rsidR="001C5E25">
        <w:rPr>
          <w:rFonts w:ascii="Fira Sans" w:hAnsi="Fira Sans"/>
          <w:i/>
          <w:sz w:val="20"/>
          <w:szCs w:val="20"/>
        </w:rPr>
        <w:t xml:space="preserve">w projekcie </w:t>
      </w:r>
      <w:r w:rsidR="001C5E25" w:rsidRPr="00B8309E">
        <w:rPr>
          <w:rFonts w:ascii="Fira Sans" w:hAnsi="Fira Sans"/>
          <w:i/>
          <w:sz w:val="20"/>
          <w:szCs w:val="20"/>
        </w:rPr>
        <w:t>współfinansowanym ze środków Unii Europejskiej w ramach Europejskiego Funduszu Społecznego Plus (EFS+)</w:t>
      </w:r>
      <w:r w:rsidR="001C5E25" w:rsidRPr="00B8309E">
        <w:rPr>
          <w:rFonts w:ascii="Fira Sans" w:hAnsi="Fira Sans" w:cs="Calibri"/>
          <w:i/>
          <w:sz w:val="20"/>
          <w:szCs w:val="20"/>
        </w:rPr>
        <w:t>.</w:t>
      </w:r>
    </w:p>
    <w:p w:rsidR="00591532" w:rsidRPr="00B875F3" w:rsidRDefault="00591532" w:rsidP="0089215E">
      <w:pPr>
        <w:pStyle w:val="Akapitzlist"/>
        <w:jc w:val="both"/>
        <w:rPr>
          <w:rFonts w:cs="Arial"/>
          <w:sz w:val="20"/>
          <w:szCs w:val="20"/>
        </w:rPr>
      </w:pPr>
    </w:p>
    <w:p w:rsidR="00591532" w:rsidRPr="002D7877" w:rsidRDefault="00591532" w:rsidP="00646977">
      <w:pPr>
        <w:numPr>
          <w:ilvl w:val="0"/>
          <w:numId w:val="1"/>
        </w:numPr>
        <w:spacing w:before="120"/>
        <w:ind w:right="5"/>
        <w:jc w:val="both"/>
        <w:rPr>
          <w:rFonts w:ascii="Fira Sans SemiBold" w:hAnsi="Fira Sans SemiBold" w:cs="Arial"/>
          <w:sz w:val="20"/>
          <w:szCs w:val="20"/>
        </w:rPr>
      </w:pPr>
      <w:r w:rsidRPr="002D7877">
        <w:rPr>
          <w:rFonts w:ascii="Fira Sans SemiBold" w:hAnsi="Fira Sans SemiBold" w:cs="Arial"/>
          <w:sz w:val="20"/>
          <w:szCs w:val="20"/>
        </w:rPr>
        <w:t xml:space="preserve">Szczegółowa specyfikacja dotycząca zamówienia </w:t>
      </w:r>
    </w:p>
    <w:p w:rsidR="00591532" w:rsidRPr="00775F56" w:rsidRDefault="00591532" w:rsidP="00B875F3">
      <w:pPr>
        <w:numPr>
          <w:ilvl w:val="0"/>
          <w:numId w:val="7"/>
        </w:numPr>
        <w:spacing w:after="0"/>
        <w:jc w:val="both"/>
        <w:rPr>
          <w:rFonts w:ascii="Fira Sans" w:hAnsi="Fira Sans"/>
          <w:sz w:val="20"/>
          <w:szCs w:val="20"/>
        </w:rPr>
      </w:pPr>
      <w:r w:rsidRPr="00775F56">
        <w:rPr>
          <w:rFonts w:ascii="Fira Sans" w:hAnsi="Fira Sans"/>
          <w:sz w:val="20"/>
          <w:szCs w:val="20"/>
        </w:rPr>
        <w:t xml:space="preserve">Zakres zadań: </w:t>
      </w:r>
    </w:p>
    <w:p w:rsidR="00591532" w:rsidRPr="00775F56" w:rsidRDefault="00591532" w:rsidP="00B875F3">
      <w:pPr>
        <w:pStyle w:val="Akapitzlist"/>
        <w:numPr>
          <w:ilvl w:val="0"/>
          <w:numId w:val="20"/>
        </w:numPr>
        <w:spacing w:after="0"/>
        <w:jc w:val="both"/>
        <w:rPr>
          <w:rFonts w:ascii="Fira Sans" w:hAnsi="Fira Sans" w:cs="Arial"/>
          <w:sz w:val="20"/>
          <w:szCs w:val="20"/>
        </w:rPr>
      </w:pPr>
      <w:r w:rsidRPr="00775F56">
        <w:rPr>
          <w:rFonts w:ascii="Fira Sans" w:hAnsi="Fira Sans" w:cs="Arial"/>
          <w:sz w:val="20"/>
          <w:szCs w:val="20"/>
        </w:rPr>
        <w:t xml:space="preserve">Przygotowanie i wygłoszenie wykładu </w:t>
      </w:r>
      <w:r w:rsidR="00BE04F3">
        <w:rPr>
          <w:rFonts w:ascii="Fira Sans" w:hAnsi="Fira Sans"/>
          <w:sz w:val="20"/>
          <w:szCs w:val="20"/>
        </w:rPr>
        <w:t>z obszaru nauk ścisłych</w:t>
      </w:r>
      <w:r w:rsidRPr="00775F56">
        <w:rPr>
          <w:rFonts w:ascii="Fira Sans" w:hAnsi="Fira Sans"/>
          <w:sz w:val="20"/>
          <w:szCs w:val="20"/>
        </w:rPr>
        <w:t xml:space="preserve"> </w:t>
      </w:r>
      <w:r w:rsidRPr="00775F56">
        <w:rPr>
          <w:rFonts w:ascii="Fira Sans" w:hAnsi="Fira Sans" w:cs="Arial"/>
          <w:sz w:val="20"/>
          <w:szCs w:val="20"/>
        </w:rPr>
        <w:t>związanego z tematem konferencji</w:t>
      </w:r>
      <w:r w:rsidR="0047494B" w:rsidRPr="00292407">
        <w:rPr>
          <w:rFonts w:cs="Arial"/>
          <w:sz w:val="20"/>
          <w:szCs w:val="20"/>
        </w:rPr>
        <w:t xml:space="preserve"> </w:t>
      </w:r>
      <w:r w:rsidR="0047494B" w:rsidRPr="000058CA">
        <w:rPr>
          <w:rFonts w:ascii="Fira Sans SemiBold" w:hAnsi="Fira Sans SemiBold" w:cs="Arial"/>
          <w:sz w:val="20"/>
          <w:szCs w:val="20"/>
        </w:rPr>
        <w:t>„</w:t>
      </w:r>
      <w:r w:rsidR="00AE19D3" w:rsidRPr="00624E15">
        <w:rPr>
          <w:rFonts w:ascii="Fira Sans SemiBold" w:hAnsi="Fira Sans SemiBold"/>
          <w:sz w:val="20"/>
          <w:szCs w:val="20"/>
        </w:rPr>
        <w:t>Słowa w chmurze, myśli w sieci – ewolucja komunikacji</w:t>
      </w:r>
      <w:r w:rsidR="0047494B" w:rsidRPr="00A836E7">
        <w:rPr>
          <w:rFonts w:ascii="Fira Sans SemiBold" w:hAnsi="Fira Sans SemiBold" w:cs="Arial"/>
          <w:sz w:val="20"/>
          <w:szCs w:val="20"/>
        </w:rPr>
        <w:t>”</w:t>
      </w:r>
      <w:r w:rsidRPr="00775F56">
        <w:rPr>
          <w:rStyle w:val="Uwydatnienie"/>
          <w:rFonts w:ascii="Fira Sans SemiBold" w:hAnsi="Fira Sans SemiBold" w:cs="Arial"/>
          <w:bCs/>
          <w:iCs/>
          <w:sz w:val="20"/>
          <w:szCs w:val="20"/>
          <w:bdr w:val="none" w:sz="0" w:space="0" w:color="auto" w:frame="1"/>
        </w:rPr>
        <w:t xml:space="preserve"> </w:t>
      </w:r>
      <w:r w:rsidRPr="00775F56">
        <w:rPr>
          <w:rFonts w:ascii="Fira Sans" w:hAnsi="Fira Sans" w:cs="Arial"/>
          <w:sz w:val="20"/>
          <w:szCs w:val="20"/>
        </w:rPr>
        <w:t>w sposób przystępny i</w:t>
      </w:r>
      <w:r w:rsidR="00534CE9" w:rsidRPr="00775F56">
        <w:rPr>
          <w:rFonts w:ascii="Fira Sans" w:hAnsi="Fira Sans" w:cs="Arial"/>
          <w:sz w:val="20"/>
          <w:szCs w:val="20"/>
        </w:rPr>
        <w:t> </w:t>
      </w:r>
      <w:r w:rsidRPr="00775F56">
        <w:rPr>
          <w:rFonts w:ascii="Fira Sans" w:hAnsi="Fira Sans" w:cs="Arial"/>
          <w:sz w:val="20"/>
          <w:szCs w:val="20"/>
        </w:rPr>
        <w:t xml:space="preserve">dostosowany do poziomu wiedzy i możliwości odbioru uczniów </w:t>
      </w:r>
      <w:r w:rsidR="00775F56" w:rsidRPr="00775F56">
        <w:rPr>
          <w:rFonts w:ascii="Fira Sans" w:hAnsi="Fira Sans" w:cs="Arial"/>
          <w:sz w:val="20"/>
          <w:szCs w:val="20"/>
        </w:rPr>
        <w:t xml:space="preserve">starszych klas </w:t>
      </w:r>
      <w:r w:rsidRPr="00775F56">
        <w:rPr>
          <w:rFonts w:ascii="Fira Sans" w:hAnsi="Fira Sans" w:cs="Arial"/>
          <w:sz w:val="20"/>
          <w:szCs w:val="20"/>
        </w:rPr>
        <w:t>szkół podstawowych i</w:t>
      </w:r>
      <w:r w:rsidR="00534CE9" w:rsidRPr="00775F56">
        <w:rPr>
          <w:rFonts w:ascii="Fira Sans" w:hAnsi="Fira Sans" w:cs="Arial"/>
          <w:sz w:val="20"/>
          <w:szCs w:val="20"/>
        </w:rPr>
        <w:t> </w:t>
      </w:r>
      <w:r w:rsidRPr="00775F56">
        <w:rPr>
          <w:rFonts w:ascii="Fira Sans" w:hAnsi="Fira Sans" w:cs="Arial"/>
          <w:sz w:val="20"/>
          <w:szCs w:val="20"/>
        </w:rPr>
        <w:t>ponadpodstawowych.</w:t>
      </w:r>
    </w:p>
    <w:p w:rsidR="00591532" w:rsidRPr="00775F56" w:rsidRDefault="00591532" w:rsidP="00B875F3">
      <w:pPr>
        <w:pStyle w:val="Akapitzlist"/>
        <w:numPr>
          <w:ilvl w:val="0"/>
          <w:numId w:val="20"/>
        </w:numPr>
        <w:spacing w:after="0"/>
        <w:jc w:val="both"/>
        <w:rPr>
          <w:rFonts w:ascii="Fira Sans" w:hAnsi="Fira Sans" w:cs="Arial"/>
          <w:sz w:val="20"/>
          <w:szCs w:val="20"/>
        </w:rPr>
      </w:pPr>
      <w:r w:rsidRPr="00775F56">
        <w:rPr>
          <w:rFonts w:ascii="Fira Sans" w:hAnsi="Fira Sans" w:cs="Arial"/>
          <w:sz w:val="20"/>
          <w:szCs w:val="20"/>
        </w:rPr>
        <w:t xml:space="preserve">Przygotowanie abstraktu wykładu, który będzie ujęty w programie konferencji. Abstrakt powinien zawierać minimum 10 zdań. </w:t>
      </w:r>
    </w:p>
    <w:p w:rsidR="00591532" w:rsidRPr="00775F56" w:rsidRDefault="00591532" w:rsidP="00B875F3">
      <w:pPr>
        <w:pStyle w:val="Akapitzlist"/>
        <w:numPr>
          <w:ilvl w:val="0"/>
          <w:numId w:val="20"/>
        </w:numPr>
        <w:spacing w:after="0"/>
        <w:jc w:val="both"/>
        <w:rPr>
          <w:rFonts w:ascii="Fira Sans" w:hAnsi="Fira Sans" w:cs="Arial"/>
          <w:sz w:val="20"/>
          <w:szCs w:val="20"/>
        </w:rPr>
      </w:pPr>
      <w:r w:rsidRPr="00775F56">
        <w:rPr>
          <w:rFonts w:ascii="Fira Sans" w:hAnsi="Fira Sans" w:cs="Arial"/>
          <w:sz w:val="20"/>
          <w:szCs w:val="20"/>
        </w:rPr>
        <w:t>Prowadzenie ewidencji czasu pracy związanego z przygotowaniem wystąpienia oraz abstraktu.</w:t>
      </w:r>
    </w:p>
    <w:p w:rsidR="00591532" w:rsidRPr="00775F56" w:rsidRDefault="00591532" w:rsidP="009A47D7">
      <w:pPr>
        <w:numPr>
          <w:ilvl w:val="0"/>
          <w:numId w:val="7"/>
        </w:numPr>
        <w:spacing w:after="0"/>
        <w:jc w:val="both"/>
        <w:rPr>
          <w:rFonts w:ascii="Fira Sans" w:hAnsi="Fira Sans" w:cs="Arial"/>
          <w:sz w:val="20"/>
          <w:szCs w:val="20"/>
        </w:rPr>
      </w:pPr>
      <w:r w:rsidRPr="00775F56">
        <w:rPr>
          <w:rFonts w:ascii="Fira Sans" w:hAnsi="Fira Sans" w:cs="Arial"/>
          <w:sz w:val="20"/>
          <w:szCs w:val="20"/>
        </w:rPr>
        <w:t xml:space="preserve">Potwierdzeniem wykonania przedmiotu zamówienia będzie protokół odbioru, do którego załącznik stanowić będzie opracowane przez wykonawcę sprawozdanie z wykonanych prac. </w:t>
      </w:r>
    </w:p>
    <w:p w:rsidR="00591532" w:rsidRPr="00775F56" w:rsidRDefault="00591532" w:rsidP="009A47D7">
      <w:pPr>
        <w:numPr>
          <w:ilvl w:val="0"/>
          <w:numId w:val="7"/>
        </w:numPr>
        <w:spacing w:after="0"/>
        <w:jc w:val="both"/>
        <w:rPr>
          <w:rFonts w:ascii="Fira Sans" w:hAnsi="Fira Sans" w:cs="Arial"/>
          <w:sz w:val="20"/>
          <w:szCs w:val="20"/>
        </w:rPr>
      </w:pPr>
      <w:r w:rsidRPr="00775F56">
        <w:rPr>
          <w:rFonts w:ascii="Fira Sans" w:hAnsi="Fira Sans" w:cs="Arial"/>
          <w:sz w:val="20"/>
          <w:szCs w:val="20"/>
        </w:rPr>
        <w:t xml:space="preserve">Forma zatrudnienia: umowa zlecenia. </w:t>
      </w:r>
    </w:p>
    <w:p w:rsidR="00591532" w:rsidRPr="00775F56" w:rsidRDefault="00591532" w:rsidP="00776C9F">
      <w:pPr>
        <w:numPr>
          <w:ilvl w:val="0"/>
          <w:numId w:val="7"/>
        </w:numPr>
        <w:spacing w:after="0"/>
        <w:jc w:val="both"/>
        <w:rPr>
          <w:rFonts w:ascii="Fira Sans" w:hAnsi="Fira Sans" w:cs="Arial"/>
          <w:sz w:val="20"/>
          <w:szCs w:val="20"/>
        </w:rPr>
      </w:pPr>
      <w:r w:rsidRPr="00775F56">
        <w:rPr>
          <w:rFonts w:ascii="Fira Sans" w:hAnsi="Fira Sans" w:cs="Arial"/>
          <w:sz w:val="20"/>
          <w:szCs w:val="20"/>
        </w:rPr>
        <w:t xml:space="preserve">Liczba godzin świadczenia usługi, zawierająca  również czas przygotowania wystąpienia oraz przygotowania abstraktu: </w:t>
      </w:r>
      <w:r w:rsidR="005A738B">
        <w:rPr>
          <w:rFonts w:ascii="Fira Sans SemiBold" w:hAnsi="Fira Sans SemiBold" w:cs="Arial"/>
          <w:sz w:val="20"/>
          <w:szCs w:val="20"/>
        </w:rPr>
        <w:t>4</w:t>
      </w:r>
      <w:r w:rsidR="00534CE9" w:rsidRPr="00775F56">
        <w:rPr>
          <w:rFonts w:ascii="Fira Sans" w:hAnsi="Fira Sans" w:cs="Arial"/>
          <w:b/>
          <w:sz w:val="20"/>
          <w:szCs w:val="20"/>
        </w:rPr>
        <w:t>.</w:t>
      </w:r>
      <w:r w:rsidRPr="00775F56">
        <w:rPr>
          <w:rFonts w:ascii="Fira Sans" w:hAnsi="Fira Sans" w:cs="Arial"/>
          <w:sz w:val="20"/>
          <w:szCs w:val="20"/>
        </w:rPr>
        <w:t xml:space="preserve"> </w:t>
      </w:r>
    </w:p>
    <w:p w:rsidR="00591532" w:rsidRPr="00775F56" w:rsidRDefault="00591532" w:rsidP="00776C9F">
      <w:pPr>
        <w:numPr>
          <w:ilvl w:val="0"/>
          <w:numId w:val="7"/>
        </w:numPr>
        <w:spacing w:after="0"/>
        <w:jc w:val="both"/>
        <w:rPr>
          <w:rFonts w:ascii="Fira Sans" w:hAnsi="Fira Sans" w:cs="Arial"/>
          <w:sz w:val="20"/>
          <w:szCs w:val="20"/>
        </w:rPr>
      </w:pPr>
      <w:r w:rsidRPr="00775F56">
        <w:rPr>
          <w:rFonts w:ascii="Fira Sans" w:hAnsi="Fira Sans" w:cs="Arial"/>
          <w:sz w:val="20"/>
          <w:szCs w:val="20"/>
        </w:rPr>
        <w:t xml:space="preserve">Warunki płatności: na podstawie przedstawionej przez Wykonawcę ewidencji czasu pracy. </w:t>
      </w:r>
    </w:p>
    <w:p w:rsidR="00591532" w:rsidRPr="00775F56" w:rsidRDefault="00591532" w:rsidP="00776C9F">
      <w:pPr>
        <w:numPr>
          <w:ilvl w:val="0"/>
          <w:numId w:val="7"/>
        </w:numPr>
        <w:spacing w:after="0"/>
        <w:jc w:val="both"/>
        <w:rPr>
          <w:rFonts w:ascii="Fira Sans" w:hAnsi="Fira Sans" w:cs="Arial"/>
          <w:sz w:val="20"/>
          <w:szCs w:val="20"/>
        </w:rPr>
      </w:pPr>
      <w:r w:rsidRPr="00775F56">
        <w:rPr>
          <w:rFonts w:ascii="Fira Sans" w:hAnsi="Fira Sans" w:cs="Arial"/>
          <w:sz w:val="20"/>
          <w:szCs w:val="20"/>
        </w:rPr>
        <w:t>Podana w ofercie cena zostanie podzielona przez liczbę godzin, z czego będzie wynikać stawka godzinowa umowy zlecenia.</w:t>
      </w:r>
    </w:p>
    <w:p w:rsidR="00591532" w:rsidRPr="009A47D7" w:rsidRDefault="00591532" w:rsidP="00467EAE">
      <w:pPr>
        <w:spacing w:after="0"/>
        <w:ind w:left="397"/>
        <w:jc w:val="both"/>
        <w:rPr>
          <w:rFonts w:cs="Arial"/>
          <w:sz w:val="20"/>
          <w:szCs w:val="20"/>
        </w:rPr>
      </w:pPr>
    </w:p>
    <w:p w:rsidR="00591532" w:rsidRPr="00D56E8D" w:rsidRDefault="00591532" w:rsidP="00646977">
      <w:pPr>
        <w:numPr>
          <w:ilvl w:val="0"/>
          <w:numId w:val="1"/>
        </w:numPr>
        <w:spacing w:before="120"/>
        <w:ind w:right="5"/>
        <w:jc w:val="both"/>
        <w:rPr>
          <w:rFonts w:ascii="Fira Sans SemiBold" w:hAnsi="Fira Sans SemiBold" w:cs="Arial"/>
          <w:sz w:val="20"/>
          <w:szCs w:val="20"/>
        </w:rPr>
      </w:pPr>
      <w:r w:rsidRPr="00D56E8D">
        <w:rPr>
          <w:rFonts w:ascii="Fira Sans SemiBold" w:hAnsi="Fira Sans SemiBold" w:cs="Arial"/>
          <w:sz w:val="20"/>
          <w:szCs w:val="20"/>
        </w:rPr>
        <w:t xml:space="preserve">Wymagania w stosunku do wykonawcy: </w:t>
      </w:r>
    </w:p>
    <w:p w:rsidR="00591532" w:rsidRPr="00D56E8D" w:rsidRDefault="00591532" w:rsidP="00875CD2">
      <w:pPr>
        <w:spacing w:after="0"/>
        <w:ind w:left="360"/>
        <w:jc w:val="both"/>
        <w:rPr>
          <w:rFonts w:ascii="Fira Sans" w:hAnsi="Fira Sans" w:cs="Arial"/>
          <w:sz w:val="20"/>
          <w:szCs w:val="20"/>
        </w:rPr>
      </w:pPr>
      <w:r w:rsidRPr="00D56E8D">
        <w:rPr>
          <w:rFonts w:ascii="Fira Sans" w:hAnsi="Fira Sans" w:cs="Arial"/>
          <w:sz w:val="20"/>
          <w:szCs w:val="20"/>
        </w:rPr>
        <w:t>Wykonawca musi spełniać co najmniej następujące wymaganie:</w:t>
      </w:r>
    </w:p>
    <w:p w:rsidR="00591532" w:rsidRPr="00D56E8D" w:rsidRDefault="00591532" w:rsidP="00875CD2">
      <w:pPr>
        <w:pStyle w:val="Akapitzlist"/>
        <w:numPr>
          <w:ilvl w:val="1"/>
          <w:numId w:val="19"/>
        </w:numPr>
        <w:spacing w:after="0"/>
        <w:jc w:val="both"/>
        <w:rPr>
          <w:rFonts w:ascii="Fira Sans" w:hAnsi="Fira Sans" w:cs="Arial"/>
          <w:sz w:val="20"/>
          <w:szCs w:val="20"/>
        </w:rPr>
      </w:pPr>
      <w:r w:rsidRPr="00D56E8D">
        <w:rPr>
          <w:rFonts w:ascii="Fira Sans" w:hAnsi="Fira Sans" w:cs="Arial"/>
          <w:sz w:val="20"/>
          <w:szCs w:val="20"/>
        </w:rPr>
        <w:t xml:space="preserve">Pracować jako pracownik naukowy </w:t>
      </w:r>
    </w:p>
    <w:p w:rsidR="00591532" w:rsidRPr="00D56E8D" w:rsidRDefault="00591532" w:rsidP="00875CD2">
      <w:pPr>
        <w:spacing w:after="0"/>
        <w:jc w:val="both"/>
        <w:rPr>
          <w:rFonts w:ascii="Fira Sans" w:hAnsi="Fira Sans" w:cs="Arial"/>
          <w:sz w:val="20"/>
          <w:szCs w:val="20"/>
        </w:rPr>
      </w:pPr>
    </w:p>
    <w:p w:rsidR="00591532" w:rsidRPr="00D56E8D" w:rsidRDefault="00591532" w:rsidP="00875CD2">
      <w:pPr>
        <w:spacing w:after="0"/>
        <w:ind w:left="360"/>
        <w:jc w:val="both"/>
        <w:rPr>
          <w:rFonts w:ascii="Fira Sans" w:hAnsi="Fira Sans" w:cs="Arial"/>
          <w:sz w:val="20"/>
          <w:szCs w:val="20"/>
        </w:rPr>
      </w:pPr>
      <w:r w:rsidRPr="00D56E8D">
        <w:rPr>
          <w:rFonts w:ascii="Fira Sans" w:hAnsi="Fira Sans" w:cs="Arial"/>
          <w:sz w:val="20"/>
          <w:szCs w:val="20"/>
        </w:rPr>
        <w:t xml:space="preserve">Wymagania dodatkowo punktowane: </w:t>
      </w:r>
    </w:p>
    <w:p w:rsidR="00591532" w:rsidRPr="00D56E8D" w:rsidRDefault="00591532" w:rsidP="00875CD2">
      <w:pPr>
        <w:pStyle w:val="Akapitzlist1"/>
        <w:numPr>
          <w:ilvl w:val="1"/>
          <w:numId w:val="1"/>
        </w:numPr>
        <w:spacing w:after="0"/>
        <w:jc w:val="both"/>
        <w:rPr>
          <w:rFonts w:ascii="Fira Sans" w:hAnsi="Fira Sans" w:cs="Arial"/>
          <w:sz w:val="20"/>
          <w:szCs w:val="20"/>
        </w:rPr>
      </w:pPr>
      <w:r w:rsidRPr="00D56E8D">
        <w:rPr>
          <w:rFonts w:ascii="Fira Sans" w:hAnsi="Fira Sans" w:cs="Arial"/>
          <w:sz w:val="20"/>
          <w:szCs w:val="20"/>
        </w:rPr>
        <w:t>Czynny udział w konferencjach naukowych.</w:t>
      </w:r>
    </w:p>
    <w:p w:rsidR="00591532" w:rsidRPr="003D747C" w:rsidRDefault="00591532" w:rsidP="00875CD2">
      <w:pPr>
        <w:pStyle w:val="Akapitzlist1"/>
        <w:numPr>
          <w:ilvl w:val="1"/>
          <w:numId w:val="1"/>
        </w:numPr>
        <w:spacing w:after="0"/>
        <w:jc w:val="both"/>
        <w:rPr>
          <w:rFonts w:ascii="Fira Sans" w:hAnsi="Fira Sans" w:cs="Arial"/>
          <w:sz w:val="20"/>
          <w:szCs w:val="20"/>
        </w:rPr>
      </w:pPr>
      <w:r w:rsidRPr="003D747C">
        <w:rPr>
          <w:rFonts w:ascii="Fira Sans" w:hAnsi="Fira Sans" w:cs="Arial"/>
          <w:sz w:val="20"/>
          <w:szCs w:val="20"/>
        </w:rPr>
        <w:t xml:space="preserve">Doświadczenie w przygotowywaniu publikacji naukowych. </w:t>
      </w:r>
    </w:p>
    <w:p w:rsidR="00591532" w:rsidRPr="00D56E8D" w:rsidRDefault="00591532" w:rsidP="00875CD2">
      <w:pPr>
        <w:pStyle w:val="Akapitzlist1"/>
        <w:numPr>
          <w:ilvl w:val="1"/>
          <w:numId w:val="1"/>
        </w:numPr>
        <w:spacing w:after="0"/>
        <w:jc w:val="both"/>
        <w:rPr>
          <w:rFonts w:ascii="Fira Sans" w:hAnsi="Fira Sans" w:cs="Arial"/>
          <w:sz w:val="20"/>
          <w:szCs w:val="20"/>
        </w:rPr>
      </w:pPr>
      <w:r w:rsidRPr="00D56E8D">
        <w:rPr>
          <w:rFonts w:ascii="Fira Sans" w:hAnsi="Fira Sans" w:cs="Arial"/>
          <w:sz w:val="20"/>
          <w:szCs w:val="20"/>
        </w:rPr>
        <w:t xml:space="preserve">Podejmowanie działań na rzecz popularyzowania nauki wśród młodzieży (np. festiwale nauki, pikniki naukowe, wykłady otwarte). </w:t>
      </w:r>
    </w:p>
    <w:p w:rsidR="00591532" w:rsidRPr="00D56E8D" w:rsidRDefault="00591532" w:rsidP="00875CD2">
      <w:pPr>
        <w:pStyle w:val="Akapitzlist1"/>
        <w:numPr>
          <w:ilvl w:val="1"/>
          <w:numId w:val="1"/>
        </w:numPr>
        <w:spacing w:after="0"/>
        <w:jc w:val="both"/>
        <w:rPr>
          <w:rFonts w:ascii="Fira Sans" w:hAnsi="Fira Sans" w:cs="Arial"/>
          <w:sz w:val="20"/>
          <w:szCs w:val="20"/>
        </w:rPr>
      </w:pPr>
      <w:r w:rsidRPr="00D56E8D">
        <w:rPr>
          <w:rFonts w:ascii="Fira Sans" w:hAnsi="Fira Sans" w:cs="Arial"/>
          <w:sz w:val="20"/>
          <w:szCs w:val="20"/>
        </w:rPr>
        <w:t>Posiadanie stopnia naukowego doktora lub rozpoczęte studia doktoranckie</w:t>
      </w:r>
      <w:r>
        <w:rPr>
          <w:rFonts w:ascii="Fira Sans" w:hAnsi="Fira Sans" w:cs="Arial"/>
          <w:sz w:val="20"/>
          <w:szCs w:val="20"/>
        </w:rPr>
        <w:t>.</w:t>
      </w:r>
    </w:p>
    <w:p w:rsidR="00591532" w:rsidRPr="00D56E8D" w:rsidRDefault="00591532" w:rsidP="009E7182">
      <w:pPr>
        <w:pStyle w:val="Akapitzlist"/>
        <w:spacing w:after="0"/>
        <w:ind w:left="1080"/>
        <w:jc w:val="both"/>
        <w:rPr>
          <w:rFonts w:ascii="Fira Sans" w:hAnsi="Fira Sans" w:cs="Arial"/>
          <w:sz w:val="20"/>
          <w:szCs w:val="20"/>
        </w:rPr>
      </w:pPr>
    </w:p>
    <w:p w:rsidR="00591532" w:rsidRPr="00154FDF" w:rsidRDefault="00591532" w:rsidP="00D56E8D">
      <w:pPr>
        <w:spacing w:after="0"/>
        <w:jc w:val="both"/>
        <w:rPr>
          <w:rFonts w:ascii="Fira Sans SemiBold" w:hAnsi="Fira Sans SemiBold"/>
          <w:sz w:val="20"/>
          <w:szCs w:val="20"/>
        </w:rPr>
      </w:pPr>
      <w:r w:rsidRPr="00154FDF">
        <w:rPr>
          <w:rFonts w:ascii="Fira Sans SemiBold" w:hAnsi="Fira Sans SemiBold"/>
          <w:sz w:val="20"/>
          <w:szCs w:val="20"/>
        </w:rPr>
        <w:lastRenderedPageBreak/>
        <w:t xml:space="preserve">    IV.</w:t>
      </w:r>
      <w:r w:rsidRPr="00154FDF">
        <w:rPr>
          <w:rFonts w:ascii="Fira Sans SemiBold" w:hAnsi="Fira Sans SemiBold"/>
          <w:sz w:val="20"/>
          <w:szCs w:val="20"/>
        </w:rPr>
        <w:tab/>
        <w:t xml:space="preserve">Przy wyborze oferty Zamawiający będzie się kierował następującymi kryteriami: </w:t>
      </w:r>
    </w:p>
    <w:p w:rsidR="00591532" w:rsidRPr="00D56E8D" w:rsidRDefault="00591532" w:rsidP="00B2510D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/>
        <w:jc w:val="both"/>
        <w:rPr>
          <w:rFonts w:ascii="Fira Sans" w:hAnsi="Fira Sans" w:cs="Arial"/>
          <w:sz w:val="20"/>
          <w:szCs w:val="20"/>
        </w:rPr>
      </w:pPr>
      <w:r w:rsidRPr="00154FDF">
        <w:rPr>
          <w:rFonts w:ascii="Fira Sans SemiBold" w:hAnsi="Fira Sans SemiBold" w:cs="Arial"/>
          <w:sz w:val="20"/>
          <w:szCs w:val="20"/>
        </w:rPr>
        <w:t xml:space="preserve">ceny </w:t>
      </w:r>
      <w:r w:rsidRPr="00D56E8D">
        <w:rPr>
          <w:rFonts w:ascii="Fira Sans" w:hAnsi="Fira Sans" w:cs="Arial"/>
          <w:sz w:val="20"/>
          <w:szCs w:val="20"/>
        </w:rPr>
        <w:t>– 50%,</w:t>
      </w:r>
    </w:p>
    <w:p w:rsidR="00591532" w:rsidRDefault="00591532" w:rsidP="00B2510D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</w:rPr>
      </w:pPr>
      <w:r w:rsidRPr="00154FDF">
        <w:rPr>
          <w:rFonts w:ascii="Fira Sans SemiBold" w:hAnsi="Fira Sans SemiBold" w:cs="Arial"/>
          <w:sz w:val="20"/>
          <w:szCs w:val="20"/>
        </w:rPr>
        <w:t>doświadczenie Wykonawcy</w:t>
      </w:r>
      <w:r>
        <w:rPr>
          <w:rFonts w:cs="Arial"/>
          <w:sz w:val="20"/>
          <w:szCs w:val="20"/>
        </w:rPr>
        <w:t xml:space="preserve"> –  50</w:t>
      </w:r>
      <w:r w:rsidRPr="00F50A24">
        <w:rPr>
          <w:rFonts w:cs="Arial"/>
          <w:sz w:val="20"/>
          <w:szCs w:val="20"/>
        </w:rPr>
        <w:t>%</w:t>
      </w:r>
      <w:r>
        <w:rPr>
          <w:rFonts w:cs="Arial"/>
          <w:sz w:val="20"/>
          <w:szCs w:val="20"/>
        </w:rPr>
        <w:t>.</w:t>
      </w:r>
    </w:p>
    <w:p w:rsidR="00591532" w:rsidRDefault="00591532" w:rsidP="00CB4323">
      <w:pPr>
        <w:widowControl w:val="0"/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</w:rPr>
      </w:pPr>
    </w:p>
    <w:p w:rsidR="00591532" w:rsidRPr="00F50A24" w:rsidRDefault="00591532" w:rsidP="00B2510D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cs="Arial"/>
          <w:sz w:val="20"/>
          <w:szCs w:val="20"/>
        </w:rPr>
      </w:pPr>
    </w:p>
    <w:p w:rsidR="00591532" w:rsidRPr="00154FDF" w:rsidRDefault="00591532" w:rsidP="00B2510D">
      <w:pPr>
        <w:numPr>
          <w:ins w:id="1" w:author="Unknown" w:date="2018-08-28T10:43:00Z"/>
        </w:numPr>
        <w:autoSpaceDE w:val="0"/>
        <w:autoSpaceDN w:val="0"/>
        <w:adjustRightInd w:val="0"/>
        <w:spacing w:after="0"/>
        <w:ind w:left="360"/>
        <w:jc w:val="both"/>
        <w:rPr>
          <w:rFonts w:ascii="Fira Sans" w:hAnsi="Fira Sans" w:cs="Arial"/>
          <w:sz w:val="20"/>
          <w:szCs w:val="20"/>
        </w:rPr>
      </w:pPr>
      <w:r w:rsidRPr="00154FDF">
        <w:rPr>
          <w:rFonts w:ascii="Fira Sans" w:hAnsi="Fira Sans" w:cs="Arial"/>
          <w:sz w:val="20"/>
          <w:szCs w:val="20"/>
        </w:rPr>
        <w:t>Oferty ocenione zostaną w oparciu o poniższe kryteria:</w:t>
      </w:r>
    </w:p>
    <w:tbl>
      <w:tblPr>
        <w:tblW w:w="97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0"/>
        <w:gridCol w:w="900"/>
        <w:gridCol w:w="6507"/>
      </w:tblGrid>
      <w:tr w:rsidR="00591532" w:rsidRPr="00154FDF" w:rsidTr="003D6F27">
        <w:trPr>
          <w:trHeight w:val="422"/>
        </w:trPr>
        <w:tc>
          <w:tcPr>
            <w:tcW w:w="540" w:type="dxa"/>
            <w:vAlign w:val="center"/>
          </w:tcPr>
          <w:p w:rsidR="00591532" w:rsidRPr="00154FDF" w:rsidRDefault="00591532" w:rsidP="003D6F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Fira Sans SemiBold" w:hAnsi="Fira Sans SemiBold" w:cs="Arial"/>
                <w:sz w:val="20"/>
                <w:szCs w:val="20"/>
              </w:rPr>
            </w:pPr>
            <w:r w:rsidRPr="00154FDF">
              <w:rPr>
                <w:rFonts w:ascii="Fira Sans SemiBold" w:hAnsi="Fira Sans SemiBold" w:cs="Arial"/>
                <w:sz w:val="20"/>
                <w:szCs w:val="20"/>
              </w:rPr>
              <w:t>nr</w:t>
            </w:r>
          </w:p>
        </w:tc>
        <w:tc>
          <w:tcPr>
            <w:tcW w:w="1800" w:type="dxa"/>
            <w:vAlign w:val="center"/>
          </w:tcPr>
          <w:p w:rsidR="00591532" w:rsidRPr="00154FDF" w:rsidRDefault="00591532" w:rsidP="003D6F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Fira Sans SemiBold" w:hAnsi="Fira Sans SemiBold" w:cs="Arial"/>
                <w:sz w:val="20"/>
                <w:szCs w:val="20"/>
              </w:rPr>
            </w:pPr>
            <w:r w:rsidRPr="00154FDF">
              <w:rPr>
                <w:rFonts w:ascii="Fira Sans SemiBold" w:hAnsi="Fira Sans SemiBold" w:cs="Arial"/>
                <w:sz w:val="20"/>
                <w:szCs w:val="20"/>
              </w:rPr>
              <w:t>kryterium</w:t>
            </w:r>
          </w:p>
        </w:tc>
        <w:tc>
          <w:tcPr>
            <w:tcW w:w="900" w:type="dxa"/>
            <w:vAlign w:val="center"/>
          </w:tcPr>
          <w:p w:rsidR="00591532" w:rsidRPr="00154FDF" w:rsidRDefault="00591532" w:rsidP="003D6F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Fira Sans SemiBold" w:hAnsi="Fira Sans SemiBold" w:cs="Arial"/>
                <w:sz w:val="20"/>
                <w:szCs w:val="20"/>
              </w:rPr>
            </w:pPr>
            <w:r w:rsidRPr="00154FDF">
              <w:rPr>
                <w:rFonts w:ascii="Fira Sans SemiBold" w:hAnsi="Fira Sans SemiBold" w:cs="Arial"/>
                <w:sz w:val="20"/>
                <w:szCs w:val="20"/>
              </w:rPr>
              <w:t>waga</w:t>
            </w:r>
          </w:p>
        </w:tc>
        <w:tc>
          <w:tcPr>
            <w:tcW w:w="6507" w:type="dxa"/>
            <w:vAlign w:val="center"/>
          </w:tcPr>
          <w:p w:rsidR="00591532" w:rsidRPr="00154FDF" w:rsidRDefault="00591532" w:rsidP="003D6F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Fira Sans SemiBold" w:hAnsi="Fira Sans SemiBold" w:cs="Arial"/>
                <w:sz w:val="20"/>
                <w:szCs w:val="20"/>
              </w:rPr>
            </w:pPr>
            <w:r w:rsidRPr="00154FDF">
              <w:rPr>
                <w:rFonts w:ascii="Fira Sans SemiBold" w:hAnsi="Fira Sans SemiBold" w:cs="Arial"/>
                <w:sz w:val="20"/>
                <w:szCs w:val="20"/>
              </w:rPr>
              <w:t>sposób obliczania punktów</w:t>
            </w:r>
          </w:p>
        </w:tc>
      </w:tr>
      <w:tr w:rsidR="00591532" w:rsidRPr="00D6191D" w:rsidTr="003D6F27">
        <w:trPr>
          <w:trHeight w:val="698"/>
        </w:trPr>
        <w:tc>
          <w:tcPr>
            <w:tcW w:w="540" w:type="dxa"/>
            <w:vAlign w:val="center"/>
          </w:tcPr>
          <w:p w:rsidR="00591532" w:rsidRPr="00154FDF" w:rsidRDefault="00591532" w:rsidP="003D6F2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Fira Sans" w:hAnsi="Fira Sans" w:cs="Arial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591532" w:rsidRPr="00154FDF" w:rsidRDefault="00591532" w:rsidP="003D6F27">
            <w:pPr>
              <w:autoSpaceDE w:val="0"/>
              <w:autoSpaceDN w:val="0"/>
              <w:adjustRightInd w:val="0"/>
              <w:rPr>
                <w:rFonts w:ascii="Fira Sans" w:hAnsi="Fira Sans" w:cs="Arial"/>
                <w:sz w:val="20"/>
                <w:szCs w:val="20"/>
              </w:rPr>
            </w:pPr>
            <w:r w:rsidRPr="00154FDF">
              <w:rPr>
                <w:rFonts w:ascii="Fira Sans" w:hAnsi="Fira Sans" w:cs="Arial"/>
                <w:sz w:val="20"/>
                <w:szCs w:val="20"/>
              </w:rPr>
              <w:t>Cena</w:t>
            </w:r>
          </w:p>
        </w:tc>
        <w:tc>
          <w:tcPr>
            <w:tcW w:w="900" w:type="dxa"/>
            <w:vAlign w:val="center"/>
          </w:tcPr>
          <w:p w:rsidR="00591532" w:rsidRPr="00154FDF" w:rsidRDefault="00591532" w:rsidP="003D6F27">
            <w:pPr>
              <w:autoSpaceDE w:val="0"/>
              <w:autoSpaceDN w:val="0"/>
              <w:adjustRightInd w:val="0"/>
              <w:jc w:val="center"/>
              <w:rPr>
                <w:rFonts w:ascii="Fira Sans" w:hAnsi="Fira Sans" w:cs="Arial"/>
                <w:sz w:val="20"/>
                <w:szCs w:val="20"/>
              </w:rPr>
            </w:pPr>
            <w:r w:rsidRPr="00154FDF">
              <w:rPr>
                <w:rFonts w:ascii="Fira Sans" w:hAnsi="Fira Sans" w:cs="Arial"/>
                <w:sz w:val="20"/>
                <w:szCs w:val="20"/>
              </w:rPr>
              <w:t>50%</w:t>
            </w:r>
          </w:p>
        </w:tc>
        <w:tc>
          <w:tcPr>
            <w:tcW w:w="6507" w:type="dxa"/>
            <w:vAlign w:val="center"/>
          </w:tcPr>
          <w:p w:rsidR="00591532" w:rsidRPr="00154FDF" w:rsidRDefault="00591532" w:rsidP="003D6F27">
            <w:pPr>
              <w:rPr>
                <w:rFonts w:ascii="Fira Sans SemiBold" w:hAnsi="Fira Sans SemiBold"/>
              </w:rPr>
            </w:pPr>
            <w:r w:rsidRPr="00154FDF">
              <w:rPr>
                <w:rFonts w:ascii="Fira Sans SemiBold" w:hAnsi="Fira Sans SemiBold" w:cs="Tahoma"/>
                <w:sz w:val="20"/>
                <w:szCs w:val="20"/>
              </w:rPr>
              <w:t>C = [(C</w:t>
            </w:r>
            <w:r w:rsidRPr="00154FDF">
              <w:rPr>
                <w:rFonts w:ascii="Fira Sans SemiBold" w:hAnsi="Fira Sans SemiBold" w:cs="Tahoma"/>
                <w:sz w:val="20"/>
                <w:szCs w:val="20"/>
                <w:vertAlign w:val="subscript"/>
              </w:rPr>
              <w:t>N</w:t>
            </w:r>
            <w:r w:rsidRPr="00154FDF">
              <w:rPr>
                <w:rFonts w:ascii="Fira Sans SemiBold" w:hAnsi="Fira Sans SemiBold" w:cs="Tahoma"/>
                <w:sz w:val="20"/>
                <w:szCs w:val="20"/>
              </w:rPr>
              <w:t xml:space="preserve"> / C</w:t>
            </w:r>
            <w:r w:rsidRPr="00154FDF">
              <w:rPr>
                <w:rFonts w:ascii="Fira Sans SemiBold" w:hAnsi="Fira Sans SemiBold" w:cs="Tahoma"/>
                <w:sz w:val="20"/>
                <w:szCs w:val="20"/>
                <w:vertAlign w:val="subscript"/>
              </w:rPr>
              <w:t>R</w:t>
            </w:r>
            <w:r w:rsidRPr="00154FDF">
              <w:rPr>
                <w:rFonts w:ascii="Fira Sans SemiBold" w:hAnsi="Fira Sans SemiBold" w:cs="Tahoma"/>
                <w:sz w:val="20"/>
                <w:szCs w:val="20"/>
              </w:rPr>
              <w:t>) x 50%] x 100</w:t>
            </w:r>
            <w:r w:rsidRPr="00154FDF">
              <w:rPr>
                <w:rFonts w:ascii="Fira Sans SemiBold" w:hAnsi="Fira Sans SemiBold"/>
              </w:rPr>
              <w:t xml:space="preserve"> </w:t>
            </w:r>
          </w:p>
          <w:p w:rsidR="00591532" w:rsidRPr="003649DB" w:rsidRDefault="00591532" w:rsidP="003D6F27">
            <w:pPr>
              <w:jc w:val="both"/>
              <w:rPr>
                <w:rFonts w:cs="Tahoma"/>
                <w:sz w:val="20"/>
                <w:szCs w:val="20"/>
              </w:rPr>
            </w:pPr>
            <w:r w:rsidRPr="00154FDF">
              <w:rPr>
                <w:rFonts w:ascii="Fira Sans SemiBold" w:hAnsi="Fira Sans SemiBold" w:cs="Tahoma"/>
                <w:sz w:val="20"/>
                <w:szCs w:val="20"/>
              </w:rPr>
              <w:t>C</w:t>
            </w:r>
            <w:r w:rsidRPr="003649DB">
              <w:rPr>
                <w:rFonts w:cs="Tahoma"/>
                <w:sz w:val="20"/>
                <w:szCs w:val="20"/>
              </w:rPr>
              <w:t xml:space="preserve"> </w:t>
            </w:r>
            <w:r w:rsidRPr="00154FDF">
              <w:rPr>
                <w:rFonts w:ascii="Fira Sans" w:hAnsi="Fira Sans" w:cs="Tahoma"/>
                <w:sz w:val="20"/>
                <w:szCs w:val="20"/>
              </w:rPr>
              <w:t>– liczba punktów dla kryterium „cena”</w:t>
            </w:r>
          </w:p>
          <w:p w:rsidR="00591532" w:rsidRPr="00154FDF" w:rsidRDefault="00591532" w:rsidP="003D6F27">
            <w:pPr>
              <w:jc w:val="both"/>
              <w:rPr>
                <w:rFonts w:ascii="Fira Sans" w:hAnsi="Fira Sans" w:cs="Tahoma"/>
                <w:sz w:val="20"/>
                <w:szCs w:val="20"/>
              </w:rPr>
            </w:pPr>
            <w:r w:rsidRPr="00154FDF">
              <w:rPr>
                <w:rFonts w:ascii="Fira Sans SemiBold" w:hAnsi="Fira Sans SemiBold" w:cs="Tahoma"/>
                <w:sz w:val="20"/>
                <w:szCs w:val="20"/>
              </w:rPr>
              <w:t>C</w:t>
            </w:r>
            <w:r w:rsidRPr="00154FDF">
              <w:rPr>
                <w:rFonts w:ascii="Fira Sans SemiBold" w:hAnsi="Fira Sans SemiBold" w:cs="Tahoma"/>
                <w:sz w:val="20"/>
                <w:szCs w:val="20"/>
                <w:vertAlign w:val="subscript"/>
              </w:rPr>
              <w:t>N</w:t>
            </w:r>
            <w:r w:rsidRPr="003649DB">
              <w:rPr>
                <w:rFonts w:cs="Tahoma"/>
                <w:b/>
                <w:sz w:val="20"/>
                <w:szCs w:val="20"/>
              </w:rPr>
              <w:t xml:space="preserve"> </w:t>
            </w:r>
            <w:r w:rsidRPr="00154FDF">
              <w:rPr>
                <w:rFonts w:ascii="Fira Sans" w:hAnsi="Fira Sans" w:cs="Tahoma"/>
                <w:sz w:val="20"/>
                <w:szCs w:val="20"/>
              </w:rPr>
              <w:t>– najniższa oferowana cena</w:t>
            </w:r>
          </w:p>
          <w:p w:rsidR="00591532" w:rsidRPr="00154FDF" w:rsidRDefault="00591532" w:rsidP="003D6F27">
            <w:pPr>
              <w:jc w:val="both"/>
              <w:rPr>
                <w:rFonts w:ascii="Fira Sans" w:hAnsi="Fira Sans"/>
                <w:i/>
              </w:rPr>
            </w:pPr>
            <w:r w:rsidRPr="00154FDF">
              <w:rPr>
                <w:rFonts w:ascii="Fira Sans SemiBold" w:hAnsi="Fira Sans SemiBold" w:cs="Tahoma"/>
                <w:sz w:val="20"/>
                <w:szCs w:val="20"/>
              </w:rPr>
              <w:t>C</w:t>
            </w:r>
            <w:r w:rsidRPr="00154FDF">
              <w:rPr>
                <w:rFonts w:ascii="Fira Sans SemiBold" w:hAnsi="Fira Sans SemiBold" w:cs="Tahoma"/>
                <w:sz w:val="20"/>
                <w:szCs w:val="20"/>
                <w:vertAlign w:val="subscript"/>
              </w:rPr>
              <w:t>R</w:t>
            </w:r>
            <w:r w:rsidRPr="003649DB">
              <w:rPr>
                <w:rFonts w:cs="Tahoma"/>
                <w:b/>
                <w:sz w:val="20"/>
                <w:szCs w:val="20"/>
              </w:rPr>
              <w:t xml:space="preserve"> </w:t>
            </w:r>
            <w:r w:rsidRPr="00154FDF">
              <w:rPr>
                <w:rFonts w:ascii="Fira Sans" w:hAnsi="Fira Sans" w:cs="Tahoma"/>
                <w:sz w:val="20"/>
                <w:szCs w:val="20"/>
              </w:rPr>
              <w:t>– cena oferty rozpatrywanej</w:t>
            </w:r>
          </w:p>
          <w:p w:rsidR="00591532" w:rsidRPr="003649DB" w:rsidRDefault="00591532" w:rsidP="003D6F27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54FDF">
              <w:rPr>
                <w:rFonts w:ascii="Fira Sans" w:hAnsi="Fira Sans" w:cs="Tahoma"/>
                <w:sz w:val="20"/>
                <w:szCs w:val="20"/>
              </w:rPr>
              <w:t>Cena oferty jest ceną brutto.</w:t>
            </w:r>
          </w:p>
        </w:tc>
      </w:tr>
      <w:tr w:rsidR="00591532" w:rsidRPr="00D6191D" w:rsidTr="003D6F27">
        <w:tc>
          <w:tcPr>
            <w:tcW w:w="540" w:type="dxa"/>
            <w:vAlign w:val="center"/>
          </w:tcPr>
          <w:p w:rsidR="00591532" w:rsidRPr="00154FDF" w:rsidRDefault="00591532" w:rsidP="003D6F2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Fira Sans" w:hAnsi="Fira Sans" w:cs="Arial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591532" w:rsidRPr="00154FDF" w:rsidRDefault="00591532" w:rsidP="003D6F27">
            <w:pPr>
              <w:autoSpaceDE w:val="0"/>
              <w:autoSpaceDN w:val="0"/>
              <w:adjustRightInd w:val="0"/>
              <w:rPr>
                <w:rFonts w:ascii="Fira Sans" w:hAnsi="Fira Sans" w:cs="Arial"/>
                <w:sz w:val="20"/>
                <w:szCs w:val="20"/>
              </w:rPr>
            </w:pPr>
            <w:r w:rsidRPr="00154FDF">
              <w:rPr>
                <w:rFonts w:ascii="Fira Sans" w:hAnsi="Fira Sans" w:cs="Arial"/>
                <w:sz w:val="20"/>
                <w:szCs w:val="20"/>
              </w:rPr>
              <w:t>Doświadczenie Wykonawcy</w:t>
            </w:r>
          </w:p>
        </w:tc>
        <w:tc>
          <w:tcPr>
            <w:tcW w:w="900" w:type="dxa"/>
            <w:vAlign w:val="center"/>
          </w:tcPr>
          <w:p w:rsidR="00591532" w:rsidRPr="00154FDF" w:rsidRDefault="00591532" w:rsidP="003D6F27">
            <w:pPr>
              <w:autoSpaceDE w:val="0"/>
              <w:autoSpaceDN w:val="0"/>
              <w:adjustRightInd w:val="0"/>
              <w:jc w:val="center"/>
              <w:rPr>
                <w:rFonts w:ascii="Fira Sans" w:hAnsi="Fira Sans" w:cs="Arial"/>
                <w:sz w:val="20"/>
                <w:szCs w:val="20"/>
              </w:rPr>
            </w:pPr>
            <w:r w:rsidRPr="00154FDF">
              <w:rPr>
                <w:rFonts w:ascii="Fira Sans" w:hAnsi="Fira Sans" w:cs="Arial"/>
                <w:sz w:val="20"/>
                <w:szCs w:val="20"/>
              </w:rPr>
              <w:t>50%</w:t>
            </w:r>
          </w:p>
        </w:tc>
        <w:tc>
          <w:tcPr>
            <w:tcW w:w="6507" w:type="dxa"/>
          </w:tcPr>
          <w:p w:rsidR="00591532" w:rsidRPr="00F17B73" w:rsidRDefault="00591532" w:rsidP="00E8235B">
            <w:pPr>
              <w:rPr>
                <w:rFonts w:ascii="Fira Sans SemiBold" w:hAnsi="Fira Sans SemiBold" w:cs="Tahoma"/>
                <w:sz w:val="20"/>
                <w:szCs w:val="20"/>
              </w:rPr>
            </w:pPr>
            <w:r w:rsidRPr="00F17B73">
              <w:rPr>
                <w:rFonts w:ascii="Fira Sans SemiBold" w:hAnsi="Fira Sans SemiBold" w:cs="Tahoma"/>
                <w:sz w:val="20"/>
                <w:szCs w:val="20"/>
              </w:rPr>
              <w:t>DW = [(DW</w:t>
            </w:r>
            <w:r w:rsidRPr="00F17B73">
              <w:rPr>
                <w:rFonts w:ascii="Fira Sans SemiBold" w:hAnsi="Fira Sans SemiBold" w:cs="Tahoma"/>
                <w:sz w:val="20"/>
                <w:szCs w:val="20"/>
                <w:vertAlign w:val="subscript"/>
              </w:rPr>
              <w:t>R</w:t>
            </w:r>
            <w:r w:rsidRPr="00F17B73">
              <w:rPr>
                <w:rFonts w:ascii="Fira Sans SemiBold" w:hAnsi="Fira Sans SemiBold" w:cs="Tahoma"/>
                <w:sz w:val="20"/>
                <w:szCs w:val="20"/>
              </w:rPr>
              <w:t xml:space="preserve"> / DW</w:t>
            </w:r>
            <w:r w:rsidRPr="00F17B73">
              <w:rPr>
                <w:rFonts w:ascii="Fira Sans SemiBold" w:hAnsi="Fira Sans SemiBold" w:cs="Tahoma"/>
                <w:sz w:val="20"/>
                <w:szCs w:val="20"/>
                <w:vertAlign w:val="subscript"/>
              </w:rPr>
              <w:t>N</w:t>
            </w:r>
            <w:r w:rsidRPr="00F17B73">
              <w:rPr>
                <w:rFonts w:ascii="Fira Sans SemiBold" w:hAnsi="Fira Sans SemiBold" w:cs="Tahoma"/>
                <w:sz w:val="20"/>
                <w:szCs w:val="20"/>
              </w:rPr>
              <w:t>) x 50%] x 100</w:t>
            </w:r>
          </w:p>
          <w:p w:rsidR="00591532" w:rsidRPr="00F17B73" w:rsidRDefault="00591532" w:rsidP="00E8235B">
            <w:pPr>
              <w:jc w:val="both"/>
              <w:rPr>
                <w:rFonts w:ascii="Fira Sans" w:hAnsi="Fira Sans" w:cs="Tahoma"/>
                <w:sz w:val="20"/>
                <w:szCs w:val="20"/>
              </w:rPr>
            </w:pPr>
            <w:r w:rsidRPr="00F17B73">
              <w:rPr>
                <w:rFonts w:ascii="Fira Sans" w:hAnsi="Fira Sans" w:cs="Tahoma"/>
                <w:sz w:val="20"/>
                <w:szCs w:val="20"/>
              </w:rPr>
              <w:t>DW – liczba punktów dla kryterium „</w:t>
            </w:r>
            <w:r w:rsidRPr="00F17B73">
              <w:rPr>
                <w:rFonts w:ascii="Fira Sans" w:hAnsi="Fira Sans" w:cs="Arial"/>
                <w:sz w:val="20"/>
                <w:szCs w:val="20"/>
              </w:rPr>
              <w:t>Doświadczenie wykonawcy</w:t>
            </w:r>
            <w:r w:rsidRPr="00F17B73">
              <w:rPr>
                <w:rFonts w:ascii="Fira Sans" w:hAnsi="Fira Sans" w:cs="Tahoma"/>
                <w:sz w:val="20"/>
                <w:szCs w:val="20"/>
              </w:rPr>
              <w:t>”</w:t>
            </w:r>
          </w:p>
          <w:p w:rsidR="00591532" w:rsidRPr="00F17B73" w:rsidRDefault="00591532" w:rsidP="00E8235B">
            <w:pPr>
              <w:jc w:val="both"/>
              <w:rPr>
                <w:rFonts w:ascii="Fira Sans" w:hAnsi="Fira Sans" w:cs="Tahoma"/>
                <w:sz w:val="20"/>
                <w:szCs w:val="20"/>
              </w:rPr>
            </w:pPr>
            <w:r w:rsidRPr="00F17B73">
              <w:rPr>
                <w:rFonts w:ascii="Fira Sans" w:hAnsi="Fira Sans" w:cs="Tahoma"/>
                <w:sz w:val="20"/>
                <w:szCs w:val="20"/>
              </w:rPr>
              <w:t>DW</w:t>
            </w:r>
            <w:r w:rsidRPr="00F17B73">
              <w:rPr>
                <w:rFonts w:ascii="Fira Sans" w:hAnsi="Fira Sans" w:cs="Tahoma"/>
                <w:sz w:val="20"/>
                <w:szCs w:val="20"/>
                <w:vertAlign w:val="subscript"/>
              </w:rPr>
              <w:t>N</w:t>
            </w:r>
            <w:r w:rsidRPr="00F17B73">
              <w:rPr>
                <w:rFonts w:ascii="Fira Sans" w:hAnsi="Fira Sans" w:cs="Tahoma"/>
                <w:sz w:val="20"/>
                <w:szCs w:val="20"/>
              </w:rPr>
              <w:t xml:space="preserve"> – liczba punktów dla oferty o największej liczbie punktów w tym </w:t>
            </w:r>
            <w:r w:rsidRPr="00F17B73">
              <w:rPr>
                <w:rFonts w:ascii="Fira Sans" w:hAnsi="Fira Sans" w:cs="Tahoma"/>
                <w:sz w:val="20"/>
                <w:szCs w:val="20"/>
              </w:rPr>
              <w:br/>
              <w:t>kryterium</w:t>
            </w:r>
          </w:p>
          <w:p w:rsidR="00591532" w:rsidRPr="00F17B73" w:rsidRDefault="00591532" w:rsidP="00E8235B">
            <w:pPr>
              <w:jc w:val="both"/>
              <w:rPr>
                <w:rFonts w:ascii="Fira Sans" w:hAnsi="Fira Sans" w:cs="Tahoma"/>
                <w:sz w:val="20"/>
                <w:szCs w:val="20"/>
              </w:rPr>
            </w:pPr>
            <w:r w:rsidRPr="00F17B73">
              <w:rPr>
                <w:rFonts w:ascii="Fira Sans" w:hAnsi="Fira Sans" w:cs="Tahoma"/>
                <w:sz w:val="20"/>
                <w:szCs w:val="20"/>
              </w:rPr>
              <w:t xml:space="preserve">Punkty w kryterium będą przyznawane zgodnie z poniższą listą: </w:t>
            </w:r>
          </w:p>
          <w:p w:rsidR="00591532" w:rsidRPr="00F17B73" w:rsidRDefault="00591532" w:rsidP="00F17B73">
            <w:pPr>
              <w:pStyle w:val="Akapitzlist1"/>
              <w:numPr>
                <w:ilvl w:val="0"/>
                <w:numId w:val="22"/>
              </w:numPr>
              <w:spacing w:after="0"/>
              <w:jc w:val="both"/>
              <w:rPr>
                <w:rFonts w:ascii="Fira Sans" w:hAnsi="Fira Sans"/>
                <w:sz w:val="20"/>
                <w:szCs w:val="20"/>
              </w:rPr>
            </w:pPr>
            <w:r w:rsidRPr="00F17B73">
              <w:rPr>
                <w:rFonts w:ascii="Fira Sans" w:hAnsi="Fira Sans"/>
                <w:sz w:val="20"/>
                <w:szCs w:val="20"/>
              </w:rPr>
              <w:t xml:space="preserve">czynny udział w konferencjach naukowych </w:t>
            </w:r>
          </w:p>
          <w:p w:rsidR="00591532" w:rsidRPr="00F17B73" w:rsidRDefault="00591532" w:rsidP="00F17B73">
            <w:pPr>
              <w:pStyle w:val="Akapitzlist1"/>
              <w:numPr>
                <w:ilvl w:val="0"/>
                <w:numId w:val="31"/>
              </w:numPr>
              <w:spacing w:after="0"/>
              <w:jc w:val="both"/>
              <w:rPr>
                <w:rFonts w:ascii="Fira Sans" w:hAnsi="Fira Sans"/>
                <w:sz w:val="20"/>
                <w:szCs w:val="20"/>
              </w:rPr>
            </w:pPr>
            <w:r w:rsidRPr="00F17B73">
              <w:rPr>
                <w:rFonts w:ascii="Fira Sans" w:hAnsi="Fira Sans"/>
                <w:sz w:val="20"/>
                <w:szCs w:val="20"/>
              </w:rPr>
              <w:t>4 pkt.  za każdą konferencję , maks. 20 pkt</w:t>
            </w:r>
          </w:p>
          <w:p w:rsidR="00591532" w:rsidRPr="00740F82" w:rsidRDefault="00591532" w:rsidP="00F17B73">
            <w:pPr>
              <w:pStyle w:val="Akapitzlist1"/>
              <w:numPr>
                <w:ilvl w:val="0"/>
                <w:numId w:val="22"/>
              </w:numPr>
              <w:spacing w:after="0"/>
              <w:jc w:val="both"/>
              <w:rPr>
                <w:rFonts w:ascii="Fira Sans" w:hAnsi="Fira Sans"/>
                <w:sz w:val="20"/>
                <w:szCs w:val="20"/>
              </w:rPr>
            </w:pPr>
            <w:r w:rsidRPr="00740F82">
              <w:rPr>
                <w:rFonts w:ascii="Fira Sans" w:hAnsi="Fira Sans"/>
                <w:sz w:val="20"/>
                <w:szCs w:val="20"/>
              </w:rPr>
              <w:t>udział w działaniach propagujących naukę wśród młodzieży i uczniów:</w:t>
            </w:r>
          </w:p>
          <w:p w:rsidR="00591532" w:rsidRPr="00740F82" w:rsidRDefault="00591532" w:rsidP="00F17B73">
            <w:pPr>
              <w:pStyle w:val="Akapitzlist1"/>
              <w:numPr>
                <w:ilvl w:val="0"/>
                <w:numId w:val="30"/>
              </w:numPr>
              <w:spacing w:after="0"/>
              <w:jc w:val="both"/>
              <w:rPr>
                <w:rFonts w:ascii="Fira Sans" w:hAnsi="Fira Sans"/>
                <w:sz w:val="20"/>
                <w:szCs w:val="20"/>
              </w:rPr>
            </w:pPr>
            <w:r w:rsidRPr="00740F82">
              <w:rPr>
                <w:rFonts w:ascii="Fira Sans" w:hAnsi="Fira Sans"/>
                <w:sz w:val="20"/>
                <w:szCs w:val="20"/>
              </w:rPr>
              <w:t xml:space="preserve">2 pkt. za każde działanie, maks. 10 pkt. </w:t>
            </w:r>
          </w:p>
          <w:p w:rsidR="00591532" w:rsidRPr="00740F82" w:rsidRDefault="00591532" w:rsidP="00F17B73">
            <w:pPr>
              <w:pStyle w:val="Akapitzlist1"/>
              <w:numPr>
                <w:ilvl w:val="0"/>
                <w:numId w:val="22"/>
              </w:numPr>
              <w:spacing w:after="0"/>
              <w:jc w:val="both"/>
              <w:rPr>
                <w:rFonts w:ascii="Fira Sans" w:hAnsi="Fira Sans"/>
                <w:sz w:val="20"/>
                <w:szCs w:val="20"/>
              </w:rPr>
            </w:pPr>
            <w:r w:rsidRPr="00740F82">
              <w:rPr>
                <w:rFonts w:ascii="Fira Sans" w:hAnsi="Fira Sans"/>
                <w:sz w:val="20"/>
                <w:szCs w:val="20"/>
              </w:rPr>
              <w:t xml:space="preserve">przygotowanie publikacji naukowych  </w:t>
            </w:r>
          </w:p>
          <w:p w:rsidR="00591532" w:rsidRPr="00740F82" w:rsidRDefault="00591532" w:rsidP="00F17B73">
            <w:pPr>
              <w:pStyle w:val="Akapitzlist1"/>
              <w:numPr>
                <w:ilvl w:val="0"/>
                <w:numId w:val="32"/>
              </w:numPr>
              <w:spacing w:after="0"/>
              <w:jc w:val="both"/>
              <w:rPr>
                <w:rFonts w:ascii="Fira Sans" w:hAnsi="Fira Sans"/>
                <w:sz w:val="20"/>
                <w:szCs w:val="20"/>
              </w:rPr>
            </w:pPr>
            <w:r w:rsidRPr="00740F82">
              <w:rPr>
                <w:rFonts w:ascii="Fira Sans" w:hAnsi="Fira Sans"/>
                <w:sz w:val="20"/>
                <w:szCs w:val="20"/>
              </w:rPr>
              <w:t>2 pkt. za każdą publikację - maks. 10 pkt.,</w:t>
            </w:r>
          </w:p>
          <w:p w:rsidR="00591532" w:rsidRPr="00F17B73" w:rsidRDefault="00591532" w:rsidP="00F17B73">
            <w:pPr>
              <w:pStyle w:val="Akapitzlist1"/>
              <w:spacing w:after="0"/>
              <w:ind w:left="0"/>
              <w:jc w:val="both"/>
              <w:rPr>
                <w:rFonts w:ascii="Fira Sans" w:hAnsi="Fira Sans"/>
                <w:sz w:val="20"/>
                <w:szCs w:val="20"/>
              </w:rPr>
            </w:pPr>
            <w:r w:rsidRPr="00F17B73">
              <w:rPr>
                <w:rFonts w:ascii="Fira Sans" w:hAnsi="Fira Sans"/>
                <w:sz w:val="20"/>
                <w:szCs w:val="20"/>
              </w:rPr>
              <w:t>4)    Posiadany stopień naukowy</w:t>
            </w:r>
          </w:p>
          <w:p w:rsidR="00591532" w:rsidRPr="00F17B73" w:rsidRDefault="00591532" w:rsidP="00F17B73">
            <w:pPr>
              <w:pStyle w:val="Akapitzlist1"/>
              <w:spacing w:after="0"/>
              <w:ind w:left="0"/>
              <w:jc w:val="both"/>
              <w:rPr>
                <w:rFonts w:ascii="Fira Sans" w:hAnsi="Fira Sans"/>
                <w:sz w:val="20"/>
                <w:szCs w:val="20"/>
              </w:rPr>
            </w:pPr>
            <w:r w:rsidRPr="00F17B73">
              <w:rPr>
                <w:rFonts w:ascii="Fira Sans" w:hAnsi="Fira Sans"/>
                <w:sz w:val="20"/>
                <w:szCs w:val="20"/>
              </w:rPr>
              <w:t>a) rozpoczęte studia doktoranckie - 5 pkt.</w:t>
            </w:r>
          </w:p>
          <w:p w:rsidR="00591532" w:rsidRPr="00F17B73" w:rsidRDefault="00591532" w:rsidP="00F17B73">
            <w:pPr>
              <w:pStyle w:val="Akapitzlist1"/>
              <w:spacing w:after="0"/>
              <w:ind w:left="0"/>
              <w:jc w:val="both"/>
              <w:rPr>
                <w:rFonts w:ascii="Fira Sans" w:hAnsi="Fira Sans"/>
                <w:sz w:val="20"/>
                <w:szCs w:val="20"/>
              </w:rPr>
            </w:pPr>
            <w:r w:rsidRPr="00F17B73">
              <w:rPr>
                <w:rFonts w:ascii="Fira Sans" w:hAnsi="Fira Sans"/>
                <w:sz w:val="20"/>
                <w:szCs w:val="20"/>
              </w:rPr>
              <w:t>b) posiadanie stopnia doktora - 10 pkt.</w:t>
            </w:r>
          </w:p>
          <w:p w:rsidR="00F17B73" w:rsidRPr="00F17B73" w:rsidRDefault="00F17B73" w:rsidP="00F17B73">
            <w:pPr>
              <w:spacing w:after="0" w:line="240" w:lineRule="auto"/>
              <w:rPr>
                <w:rFonts w:ascii="Fira Sans" w:hAnsi="Fira Sans" w:cs="Calibri"/>
                <w:sz w:val="20"/>
                <w:szCs w:val="20"/>
              </w:rPr>
            </w:pPr>
            <w:r w:rsidRPr="00F17B73">
              <w:rPr>
                <w:rFonts w:ascii="Fira Sans" w:hAnsi="Fira Sans" w:cs="Calibri"/>
                <w:sz w:val="20"/>
                <w:szCs w:val="20"/>
              </w:rPr>
              <w:t>maks. 10 pkt.</w:t>
            </w:r>
          </w:p>
          <w:p w:rsidR="008E5096" w:rsidRDefault="008E5096" w:rsidP="003D6F27">
            <w:pPr>
              <w:jc w:val="both"/>
              <w:rPr>
                <w:rFonts w:ascii="Fira Sans" w:hAnsi="Fira Sans"/>
                <w:sz w:val="20"/>
                <w:szCs w:val="20"/>
              </w:rPr>
            </w:pPr>
          </w:p>
          <w:p w:rsidR="00591532" w:rsidRPr="00F17B73" w:rsidRDefault="00591532" w:rsidP="003D6F27">
            <w:pPr>
              <w:jc w:val="both"/>
            </w:pPr>
            <w:r w:rsidRPr="00F17B73">
              <w:rPr>
                <w:rFonts w:ascii="Fira Sans" w:hAnsi="Fira Sans"/>
                <w:sz w:val="20"/>
                <w:szCs w:val="20"/>
              </w:rPr>
              <w:t>Punkty za kryterium „Doświadczenie wykonawcy” przyznawane będą na podstawie oświadczenia przedstawionego przez Wykonawcę w</w:t>
            </w:r>
            <w:r w:rsidR="00F17B73">
              <w:rPr>
                <w:rFonts w:ascii="Fira Sans" w:hAnsi="Fira Sans"/>
                <w:sz w:val="20"/>
                <w:szCs w:val="20"/>
              </w:rPr>
              <w:t> </w:t>
            </w:r>
            <w:r w:rsidRPr="00F17B73">
              <w:rPr>
                <w:rFonts w:ascii="Fira Sans" w:hAnsi="Fira Sans"/>
                <w:sz w:val="20"/>
                <w:szCs w:val="20"/>
              </w:rPr>
              <w:t>formularzu ofertowym.</w:t>
            </w:r>
            <w:r w:rsidRPr="00F17B73">
              <w:rPr>
                <w:sz w:val="20"/>
                <w:szCs w:val="20"/>
              </w:rPr>
              <w:t xml:space="preserve"> </w:t>
            </w:r>
          </w:p>
        </w:tc>
      </w:tr>
    </w:tbl>
    <w:p w:rsidR="00591532" w:rsidRPr="00154FDF" w:rsidRDefault="00591532" w:rsidP="00B2510D">
      <w:pPr>
        <w:numPr>
          <w:ilvl w:val="1"/>
          <w:numId w:val="4"/>
        </w:numPr>
        <w:tabs>
          <w:tab w:val="num" w:pos="180"/>
        </w:tabs>
        <w:spacing w:after="0"/>
        <w:jc w:val="both"/>
        <w:rPr>
          <w:rFonts w:ascii="Fira Sans" w:hAnsi="Fira Sans" w:cs="Arial"/>
          <w:sz w:val="20"/>
          <w:szCs w:val="20"/>
        </w:rPr>
      </w:pPr>
      <w:r w:rsidRPr="00154FDF">
        <w:rPr>
          <w:rFonts w:ascii="Fira Sans" w:hAnsi="Fira Sans" w:cs="Arial"/>
          <w:sz w:val="20"/>
          <w:szCs w:val="20"/>
        </w:rPr>
        <w:t xml:space="preserve">Z Wykonawcą którego oferta uzyska najwyższą liczbę punktów (C + DW = suma wyników w kryterium ceny oraz kwalifikacje i doświadczenie), zostanie zawarta umowa. </w:t>
      </w:r>
    </w:p>
    <w:p w:rsidR="00591532" w:rsidRPr="00154FDF" w:rsidRDefault="00591532" w:rsidP="00B2510D">
      <w:pPr>
        <w:numPr>
          <w:ilvl w:val="1"/>
          <w:numId w:val="4"/>
        </w:numPr>
        <w:tabs>
          <w:tab w:val="num" w:pos="180"/>
        </w:tabs>
        <w:spacing w:after="0"/>
        <w:jc w:val="both"/>
        <w:rPr>
          <w:rFonts w:ascii="Fira Sans" w:hAnsi="Fira Sans" w:cs="Arial"/>
          <w:sz w:val="20"/>
          <w:szCs w:val="20"/>
        </w:rPr>
      </w:pPr>
      <w:r w:rsidRPr="00154FDF">
        <w:rPr>
          <w:rFonts w:ascii="Fira Sans" w:hAnsi="Fira Sans" w:cs="Arial"/>
          <w:sz w:val="20"/>
          <w:szCs w:val="20"/>
        </w:rPr>
        <w:lastRenderedPageBreak/>
        <w:t xml:space="preserve">Wyniki działań związanych z obliczeniem punktacji zostaną zaokrąglone do 2 miejsc po przecinku. </w:t>
      </w:r>
    </w:p>
    <w:p w:rsidR="00591532" w:rsidRPr="00154FDF" w:rsidRDefault="00591532" w:rsidP="00B2510D">
      <w:pPr>
        <w:numPr>
          <w:ilvl w:val="1"/>
          <w:numId w:val="4"/>
        </w:numPr>
        <w:spacing w:after="0"/>
        <w:jc w:val="both"/>
        <w:rPr>
          <w:rFonts w:ascii="Fira Sans" w:hAnsi="Fira Sans" w:cs="Arial"/>
          <w:sz w:val="20"/>
          <w:szCs w:val="20"/>
        </w:rPr>
      </w:pPr>
      <w:r w:rsidRPr="00154FDF">
        <w:rPr>
          <w:rFonts w:ascii="Fira Sans" w:hAnsi="Fira Sans" w:cs="Arial"/>
          <w:sz w:val="20"/>
          <w:szCs w:val="20"/>
        </w:rPr>
        <w:t xml:space="preserve">Zamawiający wymaga kompleksowej realizacji usługi i nie dopuszcza częściowego składania ofert. </w:t>
      </w:r>
    </w:p>
    <w:p w:rsidR="00591532" w:rsidRDefault="00591532" w:rsidP="002304A3">
      <w:pPr>
        <w:pStyle w:val="Akapitzlist"/>
        <w:spacing w:after="0"/>
        <w:ind w:left="1080"/>
        <w:jc w:val="both"/>
        <w:rPr>
          <w:rFonts w:cs="Arial"/>
          <w:sz w:val="20"/>
          <w:szCs w:val="20"/>
        </w:rPr>
      </w:pPr>
    </w:p>
    <w:p w:rsidR="00591532" w:rsidRPr="00154FDF" w:rsidRDefault="00591532" w:rsidP="009E7182">
      <w:pPr>
        <w:spacing w:before="120"/>
        <w:ind w:right="5"/>
        <w:jc w:val="both"/>
        <w:rPr>
          <w:rFonts w:ascii="Fira Sans SemiBold" w:hAnsi="Fira Sans SemiBold" w:cs="Arial"/>
          <w:sz w:val="20"/>
          <w:szCs w:val="20"/>
        </w:rPr>
      </w:pPr>
      <w:r w:rsidRPr="00154FDF">
        <w:rPr>
          <w:rFonts w:ascii="Fira Sans SemiBold" w:hAnsi="Fira Sans SemiBold" w:cs="Arial"/>
          <w:sz w:val="20"/>
          <w:szCs w:val="20"/>
        </w:rPr>
        <w:t>V.</w:t>
      </w:r>
      <w:r w:rsidRPr="00154FDF">
        <w:rPr>
          <w:rFonts w:ascii="Fira Sans SemiBold" w:hAnsi="Fira Sans SemiBold" w:cs="Arial"/>
          <w:sz w:val="20"/>
          <w:szCs w:val="20"/>
        </w:rPr>
        <w:tab/>
        <w:t>Informacje dodatkowe:</w:t>
      </w:r>
    </w:p>
    <w:p w:rsidR="00591532" w:rsidRPr="00522CF3" w:rsidRDefault="00591532" w:rsidP="00D5574D">
      <w:pPr>
        <w:pStyle w:val="Akapitzlist"/>
        <w:numPr>
          <w:ilvl w:val="0"/>
          <w:numId w:val="16"/>
        </w:numPr>
        <w:spacing w:before="120"/>
        <w:ind w:right="5"/>
        <w:jc w:val="both"/>
        <w:rPr>
          <w:rFonts w:ascii="Fira Sans" w:hAnsi="Fira Sans" w:cs="Arial"/>
          <w:bCs/>
          <w:sz w:val="20"/>
          <w:szCs w:val="20"/>
        </w:rPr>
      </w:pPr>
      <w:r w:rsidRPr="00522CF3">
        <w:rPr>
          <w:rFonts w:ascii="Fira Sans" w:hAnsi="Fira Sans" w:cs="Arial"/>
          <w:bCs/>
          <w:sz w:val="20"/>
          <w:szCs w:val="20"/>
        </w:rPr>
        <w:t xml:space="preserve">W przypadku gdy Wykonawca, którego oferta została wybrana, uchyla się od zawarcia umowy, </w:t>
      </w:r>
      <w:r w:rsidRPr="00522CF3">
        <w:rPr>
          <w:rFonts w:ascii="Fira Sans" w:hAnsi="Fira Sans" w:cs="Arial"/>
          <w:bCs/>
          <w:sz w:val="20"/>
          <w:szCs w:val="20"/>
        </w:rPr>
        <w:br/>
        <w:t>Zamawiający może wybrać ofertę najkorzystniejszą spośród pozostałych ofert.</w:t>
      </w:r>
    </w:p>
    <w:p w:rsidR="00591532" w:rsidRPr="00522CF3" w:rsidRDefault="00591532" w:rsidP="002E1A3D">
      <w:pPr>
        <w:pStyle w:val="Akapitzlist"/>
        <w:numPr>
          <w:ilvl w:val="0"/>
          <w:numId w:val="16"/>
        </w:numPr>
        <w:spacing w:before="120"/>
        <w:ind w:right="5"/>
        <w:jc w:val="both"/>
        <w:rPr>
          <w:rFonts w:ascii="Fira Sans" w:hAnsi="Fira Sans" w:cs="Arial"/>
          <w:bCs/>
          <w:sz w:val="20"/>
          <w:szCs w:val="20"/>
        </w:rPr>
      </w:pPr>
      <w:r w:rsidRPr="00522CF3">
        <w:rPr>
          <w:rFonts w:ascii="Fira Sans" w:hAnsi="Fira Sans" w:cs="Arial"/>
          <w:bCs/>
          <w:sz w:val="20"/>
          <w:szCs w:val="20"/>
        </w:rPr>
        <w:t>Zamawiający zastrzega sobie prawo unieważnienia postępowania w szczególności w przypadku:</w:t>
      </w:r>
    </w:p>
    <w:p w:rsidR="00591532" w:rsidRPr="00522CF3" w:rsidRDefault="00591532" w:rsidP="00D5574D">
      <w:pPr>
        <w:pStyle w:val="Akapitzlist"/>
        <w:numPr>
          <w:ilvl w:val="0"/>
          <w:numId w:val="17"/>
        </w:numPr>
        <w:spacing w:before="120"/>
        <w:ind w:right="5"/>
        <w:jc w:val="both"/>
        <w:rPr>
          <w:rFonts w:ascii="Fira Sans" w:hAnsi="Fira Sans" w:cs="Arial"/>
          <w:bCs/>
          <w:sz w:val="20"/>
          <w:szCs w:val="20"/>
        </w:rPr>
      </w:pPr>
      <w:r w:rsidRPr="00522CF3">
        <w:rPr>
          <w:rFonts w:ascii="Fira Sans" w:hAnsi="Fira Sans" w:cs="Arial"/>
          <w:bCs/>
          <w:sz w:val="20"/>
          <w:szCs w:val="20"/>
        </w:rPr>
        <w:t>gdy żadna z ofert nie uzyska co najmniej 50% sumy punktów przy obliczeniu kryterium: doświadczenie Wykonawcy;</w:t>
      </w:r>
    </w:p>
    <w:p w:rsidR="00591532" w:rsidRPr="00522CF3" w:rsidRDefault="00591532" w:rsidP="00D5574D">
      <w:pPr>
        <w:pStyle w:val="Akapitzlist"/>
        <w:numPr>
          <w:ilvl w:val="0"/>
          <w:numId w:val="17"/>
        </w:numPr>
        <w:spacing w:before="120"/>
        <w:ind w:right="5"/>
        <w:jc w:val="both"/>
        <w:rPr>
          <w:rFonts w:ascii="Fira Sans" w:hAnsi="Fira Sans" w:cs="Arial"/>
          <w:bCs/>
          <w:sz w:val="20"/>
          <w:szCs w:val="20"/>
        </w:rPr>
      </w:pPr>
      <w:r w:rsidRPr="00522CF3">
        <w:rPr>
          <w:rFonts w:ascii="Fira Sans" w:hAnsi="Fira Sans" w:cs="Arial"/>
          <w:bCs/>
          <w:sz w:val="20"/>
          <w:szCs w:val="20"/>
        </w:rPr>
        <w:t>gdy cena najkorzystniejszej oferty przewyższy kwotę, którą Zamawiający może przeznaczyć na sfinansowanie zamówienia.</w:t>
      </w:r>
    </w:p>
    <w:p w:rsidR="00591532" w:rsidRPr="00522CF3" w:rsidRDefault="00591532" w:rsidP="00D5574D">
      <w:pPr>
        <w:pStyle w:val="Akapitzlist"/>
        <w:numPr>
          <w:ilvl w:val="0"/>
          <w:numId w:val="16"/>
        </w:numPr>
        <w:spacing w:before="120"/>
        <w:ind w:right="5"/>
        <w:jc w:val="both"/>
        <w:rPr>
          <w:rFonts w:ascii="Fira Sans" w:hAnsi="Fira Sans" w:cs="Arial"/>
          <w:bCs/>
          <w:sz w:val="20"/>
          <w:szCs w:val="20"/>
        </w:rPr>
      </w:pPr>
      <w:r w:rsidRPr="00522CF3">
        <w:rPr>
          <w:rFonts w:ascii="Fira Sans" w:hAnsi="Fira Sans" w:cs="Arial"/>
          <w:bCs/>
          <w:sz w:val="20"/>
          <w:szCs w:val="20"/>
        </w:rPr>
        <w:t>W przypadku uzyskania przez dwóch lub więcej Wykonawców takiej samej liczby punktów decyduje niższa cena.</w:t>
      </w:r>
    </w:p>
    <w:p w:rsidR="00591532" w:rsidRPr="00522CF3" w:rsidRDefault="00591532" w:rsidP="00D5574D">
      <w:pPr>
        <w:pStyle w:val="Akapitzlist"/>
        <w:numPr>
          <w:ilvl w:val="0"/>
          <w:numId w:val="16"/>
        </w:numPr>
        <w:spacing w:before="120"/>
        <w:ind w:right="5"/>
        <w:jc w:val="both"/>
        <w:rPr>
          <w:rFonts w:ascii="Fira Sans" w:hAnsi="Fira Sans" w:cs="Arial"/>
          <w:bCs/>
          <w:sz w:val="20"/>
          <w:szCs w:val="20"/>
        </w:rPr>
      </w:pPr>
      <w:r w:rsidRPr="00522CF3">
        <w:rPr>
          <w:rFonts w:ascii="Fira Sans" w:hAnsi="Fira Sans" w:cs="Arial"/>
          <w:bCs/>
          <w:sz w:val="20"/>
          <w:szCs w:val="20"/>
        </w:rPr>
        <w:t xml:space="preserve">W przypadku zaistnienia sytuacji związanej z potrzebą dokonania stosownych zmian w umowie w celu właściwej realizacji zamówienia, zastrzega się możliwość dokonania zmian w drodze aneksu do umowy. Zmiany mogą dotyczyć między innymi: </w:t>
      </w:r>
    </w:p>
    <w:p w:rsidR="00591532" w:rsidRPr="00522CF3" w:rsidRDefault="00591532" w:rsidP="00B85B92">
      <w:pPr>
        <w:pStyle w:val="Akapitzlist"/>
        <w:numPr>
          <w:ilvl w:val="0"/>
          <w:numId w:val="18"/>
        </w:numPr>
        <w:spacing w:before="120"/>
        <w:ind w:right="5"/>
        <w:jc w:val="both"/>
        <w:rPr>
          <w:rFonts w:ascii="Fira Sans" w:hAnsi="Fira Sans" w:cs="Arial"/>
          <w:bCs/>
          <w:sz w:val="20"/>
          <w:szCs w:val="20"/>
        </w:rPr>
      </w:pPr>
      <w:r w:rsidRPr="00522CF3">
        <w:rPr>
          <w:rFonts w:ascii="Fira Sans" w:hAnsi="Fira Sans" w:cs="Arial"/>
          <w:bCs/>
          <w:sz w:val="20"/>
          <w:szCs w:val="20"/>
        </w:rPr>
        <w:t xml:space="preserve">zmiany terminu obowiązywania umowy w wypadku, gdyby zmienił się termin organizacji naukowej konferencji uczniowskiej, </w:t>
      </w:r>
    </w:p>
    <w:p w:rsidR="00591532" w:rsidRPr="00522CF3" w:rsidRDefault="00591532" w:rsidP="00B85B92">
      <w:pPr>
        <w:pStyle w:val="Akapitzlist"/>
        <w:numPr>
          <w:ilvl w:val="0"/>
          <w:numId w:val="18"/>
        </w:numPr>
        <w:spacing w:before="120"/>
        <w:ind w:right="5"/>
        <w:jc w:val="both"/>
        <w:rPr>
          <w:rFonts w:ascii="Fira Sans" w:hAnsi="Fira Sans" w:cs="Arial"/>
          <w:bCs/>
          <w:sz w:val="20"/>
          <w:szCs w:val="20"/>
        </w:rPr>
      </w:pPr>
      <w:r w:rsidRPr="00522CF3">
        <w:rPr>
          <w:rFonts w:ascii="Fira Sans" w:hAnsi="Fira Sans" w:cs="Arial"/>
          <w:bCs/>
          <w:sz w:val="20"/>
          <w:szCs w:val="20"/>
        </w:rPr>
        <w:t>wydłużenia przez Zamawiającego terminu przeprowadzenia czynności sprawdzających, których celem jest stwierdzenie prawidłowości wykonania przedmiotu umowy.</w:t>
      </w:r>
    </w:p>
    <w:p w:rsidR="00591532" w:rsidRDefault="00591532">
      <w:pPr>
        <w:spacing w:after="0" w:line="240" w:lineRule="auto"/>
        <w:rPr>
          <w:rFonts w:cs="Arial"/>
          <w:bCs/>
          <w:sz w:val="20"/>
          <w:szCs w:val="20"/>
        </w:rPr>
      </w:pPr>
    </w:p>
    <w:p w:rsidR="00591532" w:rsidRPr="00522CF3" w:rsidRDefault="00591532" w:rsidP="00EE50CF">
      <w:pPr>
        <w:spacing w:before="120"/>
        <w:ind w:left="180" w:right="5"/>
        <w:jc w:val="both"/>
        <w:rPr>
          <w:rFonts w:ascii="Fira Sans SemiBold" w:hAnsi="Fira Sans SemiBold" w:cs="Arial"/>
          <w:sz w:val="20"/>
          <w:szCs w:val="20"/>
        </w:rPr>
      </w:pPr>
      <w:r w:rsidRPr="00522CF3">
        <w:rPr>
          <w:rFonts w:ascii="Fira Sans SemiBold" w:hAnsi="Fira Sans SemiBold" w:cs="Arial"/>
          <w:sz w:val="20"/>
          <w:szCs w:val="20"/>
        </w:rPr>
        <w:t>VI.</w:t>
      </w:r>
      <w:r w:rsidRPr="00522CF3">
        <w:rPr>
          <w:rFonts w:ascii="Fira Sans SemiBold" w:hAnsi="Fira Sans SemiBold" w:cs="Arial"/>
          <w:sz w:val="20"/>
          <w:szCs w:val="20"/>
        </w:rPr>
        <w:tab/>
        <w:t xml:space="preserve">Usługa będzie realizowana w następujących etapach: </w:t>
      </w:r>
    </w:p>
    <w:p w:rsidR="00591532" w:rsidRDefault="00591532" w:rsidP="00646977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</w:rPr>
      </w:pPr>
      <w:r w:rsidRPr="008C0703">
        <w:rPr>
          <w:rFonts w:ascii="Fira Sans" w:hAnsi="Fira Sans" w:cs="Arial"/>
          <w:sz w:val="20"/>
          <w:szCs w:val="20"/>
        </w:rPr>
        <w:t xml:space="preserve">Przesłanie oferty Wykonawcy </w:t>
      </w:r>
      <w:r w:rsidRPr="0097201A">
        <w:rPr>
          <w:rFonts w:ascii="Fira Sans" w:hAnsi="Fira Sans" w:cs="Arial"/>
          <w:sz w:val="20"/>
          <w:szCs w:val="20"/>
        </w:rPr>
        <w:t>do</w:t>
      </w:r>
      <w:r>
        <w:rPr>
          <w:rFonts w:ascii="Fira Sans" w:hAnsi="Fira Sans" w:cs="Arial"/>
          <w:sz w:val="20"/>
          <w:szCs w:val="20"/>
        </w:rPr>
        <w:t xml:space="preserve"> </w:t>
      </w:r>
      <w:r w:rsidR="00AE19D3">
        <w:rPr>
          <w:rFonts w:ascii="Fira Sans SemiBold" w:hAnsi="Fira Sans SemiBold" w:cs="Arial"/>
          <w:sz w:val="20"/>
          <w:szCs w:val="20"/>
        </w:rPr>
        <w:t>2.02.2026</w:t>
      </w:r>
      <w:r w:rsidR="00AE19D3" w:rsidRPr="0097201A">
        <w:rPr>
          <w:rFonts w:ascii="Fira Sans SemiBold" w:hAnsi="Fira Sans SemiBold" w:cs="Arial"/>
          <w:sz w:val="20"/>
          <w:szCs w:val="20"/>
        </w:rPr>
        <w:t xml:space="preserve"> </w:t>
      </w:r>
      <w:r w:rsidRPr="0097201A">
        <w:rPr>
          <w:rFonts w:ascii="Fira Sans SemiBold" w:hAnsi="Fira Sans SemiBold" w:cs="Arial"/>
          <w:sz w:val="20"/>
          <w:szCs w:val="20"/>
        </w:rPr>
        <w:t>r.</w:t>
      </w:r>
    </w:p>
    <w:p w:rsidR="00591532" w:rsidRPr="00AD68A3" w:rsidRDefault="00591532" w:rsidP="00646977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Fira Sans" w:hAnsi="Fira Sans" w:cs="Arial"/>
          <w:sz w:val="20"/>
          <w:szCs w:val="20"/>
        </w:rPr>
      </w:pPr>
      <w:r w:rsidRPr="00AD68A3">
        <w:rPr>
          <w:rFonts w:ascii="Fira Sans" w:hAnsi="Fira Sans" w:cs="Arial"/>
          <w:sz w:val="20"/>
          <w:szCs w:val="20"/>
        </w:rPr>
        <w:t xml:space="preserve">Zamieszczenie przez Zamawiającego informacji o wyniku postępowania na stronie Biuletynu Informacji Publicznej oraz na stronie bazy konkurencyjności w terminie 7 dni od daty zakończenia postępowania. </w:t>
      </w:r>
    </w:p>
    <w:p w:rsidR="00591532" w:rsidRPr="00C35639" w:rsidRDefault="00591532" w:rsidP="00646977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</w:rPr>
      </w:pPr>
      <w:r w:rsidRPr="00AD68A3">
        <w:rPr>
          <w:rFonts w:ascii="Fira Sans" w:hAnsi="Fira Sans" w:cs="Arial"/>
          <w:sz w:val="20"/>
          <w:szCs w:val="20"/>
        </w:rPr>
        <w:t xml:space="preserve">Podpisanie umowy między </w:t>
      </w:r>
      <w:r w:rsidRPr="00C35639">
        <w:rPr>
          <w:rFonts w:ascii="Fira Sans" w:hAnsi="Fira Sans" w:cs="Arial"/>
          <w:sz w:val="20"/>
          <w:szCs w:val="20"/>
        </w:rPr>
        <w:t>Zamawiającym a Wykonawcą do</w:t>
      </w:r>
      <w:r w:rsidRPr="00C35639">
        <w:rPr>
          <w:rFonts w:cs="Arial"/>
          <w:sz w:val="20"/>
          <w:szCs w:val="20"/>
        </w:rPr>
        <w:t xml:space="preserve"> </w:t>
      </w:r>
      <w:r w:rsidR="00AE19D3">
        <w:rPr>
          <w:rFonts w:ascii="Fira Sans SemiBold" w:hAnsi="Fira Sans SemiBold" w:cs="Arial"/>
          <w:sz w:val="20"/>
          <w:szCs w:val="20"/>
        </w:rPr>
        <w:t>10.02.2026</w:t>
      </w:r>
      <w:r w:rsidR="00AE19D3" w:rsidRPr="0097201A">
        <w:rPr>
          <w:rFonts w:ascii="Fira Sans SemiBold" w:hAnsi="Fira Sans SemiBold" w:cs="Arial"/>
          <w:sz w:val="20"/>
          <w:szCs w:val="20"/>
        </w:rPr>
        <w:t xml:space="preserve"> </w:t>
      </w:r>
      <w:r w:rsidRPr="00C35639">
        <w:rPr>
          <w:rFonts w:ascii="Fira Sans SemiBold" w:hAnsi="Fira Sans SemiBold" w:cs="Arial"/>
          <w:sz w:val="20"/>
          <w:szCs w:val="20"/>
        </w:rPr>
        <w:t>r.</w:t>
      </w:r>
    </w:p>
    <w:p w:rsidR="00591532" w:rsidRPr="00EA42D1" w:rsidRDefault="00591532" w:rsidP="00646977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Fira Sans" w:hAnsi="Fira Sans" w:cs="Arial"/>
          <w:sz w:val="20"/>
          <w:szCs w:val="20"/>
        </w:rPr>
      </w:pPr>
      <w:r>
        <w:rPr>
          <w:rFonts w:ascii="Fira Sans" w:hAnsi="Fira Sans" w:cs="Arial"/>
          <w:sz w:val="20"/>
          <w:szCs w:val="20"/>
        </w:rPr>
        <w:t>Podanie tytułu wykładu oraz przesłanie</w:t>
      </w:r>
      <w:r w:rsidRPr="00EA42D1">
        <w:rPr>
          <w:rFonts w:ascii="Fira Sans" w:hAnsi="Fira Sans" w:cs="Arial"/>
          <w:sz w:val="20"/>
          <w:szCs w:val="20"/>
        </w:rPr>
        <w:t xml:space="preserve"> abstraktu </w:t>
      </w:r>
      <w:r>
        <w:rPr>
          <w:rFonts w:ascii="Fira Sans" w:hAnsi="Fira Sans" w:cs="Arial"/>
          <w:sz w:val="20"/>
          <w:szCs w:val="20"/>
        </w:rPr>
        <w:t>wykładu do</w:t>
      </w:r>
      <w:r w:rsidR="00D446D5">
        <w:rPr>
          <w:rFonts w:ascii="Fira Sans" w:hAnsi="Fira Sans" w:cs="Arial"/>
          <w:sz w:val="20"/>
          <w:szCs w:val="20"/>
        </w:rPr>
        <w:t xml:space="preserve"> </w:t>
      </w:r>
      <w:r w:rsidR="00AE19D3">
        <w:rPr>
          <w:rFonts w:ascii="Fira Sans SemiBold" w:hAnsi="Fira Sans SemiBold" w:cs="Arial"/>
          <w:sz w:val="20"/>
          <w:szCs w:val="20"/>
        </w:rPr>
        <w:t>11.02.2026</w:t>
      </w:r>
      <w:r w:rsidR="00AE19D3" w:rsidRPr="0097201A">
        <w:rPr>
          <w:rFonts w:ascii="Fira Sans SemiBold" w:hAnsi="Fira Sans SemiBold" w:cs="Arial"/>
          <w:sz w:val="20"/>
          <w:szCs w:val="20"/>
        </w:rPr>
        <w:t xml:space="preserve"> </w:t>
      </w:r>
      <w:r w:rsidRPr="00D446D5">
        <w:rPr>
          <w:rFonts w:ascii="Fira Sans SemiBold" w:hAnsi="Fira Sans SemiBold" w:cs="Arial"/>
          <w:sz w:val="20"/>
          <w:szCs w:val="20"/>
        </w:rPr>
        <w:t>r.</w:t>
      </w:r>
    </w:p>
    <w:p w:rsidR="00591532" w:rsidRPr="008A684C" w:rsidRDefault="00591532" w:rsidP="00AD68A3">
      <w:pPr>
        <w:widowControl w:val="0"/>
        <w:numPr>
          <w:ins w:id="2" w:author="Unknown"/>
        </w:numPr>
        <w:autoSpaceDE w:val="0"/>
        <w:autoSpaceDN w:val="0"/>
        <w:adjustRightInd w:val="0"/>
        <w:spacing w:after="0"/>
        <w:ind w:left="705" w:hanging="345"/>
        <w:jc w:val="both"/>
        <w:rPr>
          <w:rFonts w:ascii="Fira Sans" w:hAnsi="Fira Sans" w:cs="Arial"/>
          <w:sz w:val="20"/>
          <w:szCs w:val="20"/>
        </w:rPr>
      </w:pPr>
      <w:r>
        <w:rPr>
          <w:rFonts w:cs="Arial"/>
          <w:sz w:val="20"/>
          <w:szCs w:val="20"/>
        </w:rPr>
        <w:t>5</w:t>
      </w:r>
      <w:r w:rsidRPr="00C35639">
        <w:rPr>
          <w:rFonts w:cs="Arial"/>
          <w:sz w:val="20"/>
          <w:szCs w:val="20"/>
        </w:rPr>
        <w:t>.</w:t>
      </w:r>
      <w:r w:rsidRPr="00C35639">
        <w:rPr>
          <w:rFonts w:cs="Arial"/>
          <w:sz w:val="20"/>
          <w:szCs w:val="20"/>
        </w:rPr>
        <w:tab/>
      </w:r>
      <w:r w:rsidRPr="008A684C">
        <w:rPr>
          <w:rFonts w:ascii="Fira Sans" w:hAnsi="Fira Sans" w:cs="Arial"/>
          <w:sz w:val="20"/>
          <w:szCs w:val="20"/>
        </w:rPr>
        <w:t xml:space="preserve">Wykonanie przedmiotu umowy nastąpi </w:t>
      </w:r>
      <w:r w:rsidR="00AE19D3">
        <w:rPr>
          <w:rFonts w:ascii="Fira Sans SemiBold" w:hAnsi="Fira Sans SemiBold" w:cs="Calibri"/>
          <w:sz w:val="20"/>
          <w:szCs w:val="20"/>
        </w:rPr>
        <w:t xml:space="preserve">14.03.2026 </w:t>
      </w:r>
      <w:r w:rsidRPr="008A684C">
        <w:rPr>
          <w:rFonts w:ascii="Fira Sans SemiBold" w:hAnsi="Fira Sans SemiBold" w:cs="Arial"/>
          <w:sz w:val="20"/>
          <w:szCs w:val="20"/>
        </w:rPr>
        <w:t>r.</w:t>
      </w:r>
      <w:r w:rsidRPr="008A684C">
        <w:rPr>
          <w:rFonts w:ascii="Fira Sans" w:hAnsi="Fira Sans" w:cs="Arial"/>
          <w:sz w:val="20"/>
          <w:szCs w:val="20"/>
        </w:rPr>
        <w:t xml:space="preserve"> tj. w dniu organizacji konferencji</w:t>
      </w:r>
      <w:r w:rsidR="00D446D5" w:rsidRPr="008A684C">
        <w:rPr>
          <w:rFonts w:ascii="Fira Sans" w:hAnsi="Fira Sans" w:cs="Arial"/>
          <w:sz w:val="20"/>
          <w:szCs w:val="20"/>
        </w:rPr>
        <w:t>.</w:t>
      </w:r>
    </w:p>
    <w:p w:rsidR="00591532" w:rsidRPr="008A684C" w:rsidRDefault="00591532" w:rsidP="00FE7D6E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Fira Sans" w:hAnsi="Fira Sans" w:cs="Arial"/>
          <w:sz w:val="20"/>
          <w:szCs w:val="20"/>
        </w:rPr>
      </w:pPr>
      <w:r w:rsidRPr="008A684C">
        <w:rPr>
          <w:rFonts w:ascii="Fira Sans" w:hAnsi="Fira Sans" w:cs="Arial"/>
          <w:sz w:val="20"/>
          <w:szCs w:val="20"/>
        </w:rPr>
        <w:t>6.</w:t>
      </w:r>
      <w:r w:rsidRPr="008A684C">
        <w:rPr>
          <w:rFonts w:ascii="Fira Sans" w:hAnsi="Fira Sans" w:cs="Arial"/>
          <w:sz w:val="20"/>
          <w:szCs w:val="20"/>
        </w:rPr>
        <w:tab/>
        <w:t xml:space="preserve">Podpisanie końcowego protokołu odbioru do dnia </w:t>
      </w:r>
      <w:r w:rsidR="00AE19D3">
        <w:rPr>
          <w:rFonts w:ascii="Fira Sans SemiBold" w:hAnsi="Fira Sans SemiBold" w:cs="Calibri"/>
          <w:sz w:val="20"/>
          <w:szCs w:val="20"/>
        </w:rPr>
        <w:t>17.03.2026</w:t>
      </w:r>
      <w:r w:rsidR="00AE19D3" w:rsidRPr="008A684C">
        <w:rPr>
          <w:rFonts w:ascii="Fira Sans SemiBold" w:hAnsi="Fira Sans SemiBold" w:cs="Calibri"/>
          <w:sz w:val="20"/>
          <w:szCs w:val="20"/>
        </w:rPr>
        <w:t xml:space="preserve"> </w:t>
      </w:r>
      <w:r w:rsidR="00D679A5" w:rsidRPr="008A684C">
        <w:rPr>
          <w:rFonts w:ascii="Fira Sans SemiBold" w:hAnsi="Fira Sans SemiBold" w:cs="Calibri"/>
          <w:sz w:val="20"/>
          <w:szCs w:val="20"/>
        </w:rPr>
        <w:t>r</w:t>
      </w:r>
      <w:r w:rsidRPr="008A684C">
        <w:rPr>
          <w:rFonts w:ascii="Fira Sans SemiBold" w:hAnsi="Fira Sans SemiBold" w:cs="Arial"/>
          <w:sz w:val="20"/>
          <w:szCs w:val="20"/>
        </w:rPr>
        <w:t>.</w:t>
      </w:r>
      <w:r w:rsidRPr="008A684C">
        <w:rPr>
          <w:rFonts w:ascii="Fira Sans" w:hAnsi="Fira Sans" w:cs="Arial"/>
          <w:sz w:val="20"/>
          <w:szCs w:val="20"/>
        </w:rPr>
        <w:t xml:space="preserve"> </w:t>
      </w:r>
    </w:p>
    <w:p w:rsidR="00591532" w:rsidRDefault="00591532" w:rsidP="00FE7D6E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cs="Arial"/>
          <w:sz w:val="20"/>
          <w:szCs w:val="20"/>
        </w:rPr>
      </w:pPr>
      <w:r>
        <w:rPr>
          <w:rFonts w:ascii="Fira Sans" w:hAnsi="Fira Sans" w:cs="Arial"/>
          <w:sz w:val="20"/>
          <w:szCs w:val="20"/>
        </w:rPr>
        <w:t>7</w:t>
      </w:r>
      <w:r w:rsidRPr="00AD68A3">
        <w:rPr>
          <w:rFonts w:ascii="Fira Sans" w:hAnsi="Fira Sans" w:cs="Arial"/>
          <w:sz w:val="20"/>
          <w:szCs w:val="20"/>
        </w:rPr>
        <w:t>.</w:t>
      </w:r>
      <w:r w:rsidRPr="00AD68A3">
        <w:rPr>
          <w:rFonts w:ascii="Fira Sans" w:hAnsi="Fira Sans" w:cs="Arial"/>
          <w:sz w:val="20"/>
          <w:szCs w:val="20"/>
        </w:rPr>
        <w:tab/>
        <w:t>Rozpoczęcie realizacji umowy nastąpi niezwłocznie po jej podpisaniu</w:t>
      </w:r>
      <w:r w:rsidRPr="00EE454C">
        <w:rPr>
          <w:rFonts w:cs="Arial"/>
          <w:sz w:val="20"/>
          <w:szCs w:val="20"/>
        </w:rPr>
        <w:t>.</w:t>
      </w:r>
    </w:p>
    <w:p w:rsidR="00591532" w:rsidRDefault="00591532" w:rsidP="00FE7D6E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cs="Arial"/>
          <w:sz w:val="20"/>
          <w:szCs w:val="20"/>
        </w:rPr>
      </w:pPr>
    </w:p>
    <w:p w:rsidR="00591532" w:rsidRDefault="00591532" w:rsidP="000E6FB9">
      <w:pPr>
        <w:widowControl w:val="0"/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</w:rPr>
      </w:pPr>
    </w:p>
    <w:p w:rsidR="00E32484" w:rsidRDefault="00E32484" w:rsidP="000E6FB9">
      <w:pPr>
        <w:widowControl w:val="0"/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</w:rPr>
      </w:pPr>
    </w:p>
    <w:p w:rsidR="00316B05" w:rsidRDefault="00316B05" w:rsidP="000E6FB9">
      <w:pPr>
        <w:widowControl w:val="0"/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</w:rPr>
      </w:pPr>
    </w:p>
    <w:p w:rsidR="00316B05" w:rsidRDefault="00316B05" w:rsidP="000E6FB9">
      <w:pPr>
        <w:widowControl w:val="0"/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</w:rPr>
      </w:pPr>
    </w:p>
    <w:p w:rsidR="00316B05" w:rsidRDefault="00316B05" w:rsidP="000E6FB9">
      <w:pPr>
        <w:widowControl w:val="0"/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</w:rPr>
      </w:pPr>
    </w:p>
    <w:p w:rsidR="00E32484" w:rsidRDefault="00E32484" w:rsidP="000E6FB9">
      <w:pPr>
        <w:widowControl w:val="0"/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</w:rPr>
      </w:pPr>
    </w:p>
    <w:p w:rsidR="00E32484" w:rsidRPr="00EE454C" w:rsidRDefault="00E32484" w:rsidP="000E6FB9">
      <w:pPr>
        <w:widowControl w:val="0"/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</w:rPr>
      </w:pPr>
    </w:p>
    <w:p w:rsidR="00591532" w:rsidRPr="006C760A" w:rsidRDefault="00591532" w:rsidP="00EE50CF">
      <w:pPr>
        <w:spacing w:before="120"/>
        <w:ind w:right="5"/>
        <w:jc w:val="both"/>
        <w:rPr>
          <w:rFonts w:ascii="Fira Sans SemiBold" w:hAnsi="Fira Sans SemiBold" w:cs="Arial"/>
          <w:sz w:val="20"/>
          <w:szCs w:val="20"/>
        </w:rPr>
      </w:pPr>
      <w:r w:rsidRPr="006C760A">
        <w:rPr>
          <w:rFonts w:ascii="Fira Sans SemiBold" w:hAnsi="Fira Sans SemiBold" w:cs="Arial"/>
          <w:sz w:val="20"/>
          <w:szCs w:val="20"/>
        </w:rPr>
        <w:t>VII.</w:t>
      </w:r>
      <w:r w:rsidRPr="006C760A">
        <w:rPr>
          <w:rFonts w:ascii="Fira Sans SemiBold" w:hAnsi="Fira Sans SemiBold" w:cs="Arial"/>
          <w:sz w:val="20"/>
          <w:szCs w:val="20"/>
        </w:rPr>
        <w:tab/>
        <w:t>Miejsce, termin i sposób składania ofert.</w:t>
      </w:r>
    </w:p>
    <w:p w:rsidR="00A63236" w:rsidRDefault="00A63236" w:rsidP="00A63236">
      <w:pPr>
        <w:pStyle w:val="Akapitzlist"/>
        <w:widowControl w:val="0"/>
        <w:numPr>
          <w:ilvl w:val="3"/>
          <w:numId w:val="22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Fira Sans" w:hAnsi="Fira Sans"/>
          <w:sz w:val="20"/>
          <w:szCs w:val="20"/>
        </w:rPr>
      </w:pPr>
      <w:r w:rsidRPr="006C16CA">
        <w:rPr>
          <w:rFonts w:ascii="Fira Sans" w:hAnsi="Fira Sans"/>
          <w:sz w:val="20"/>
          <w:szCs w:val="20"/>
        </w:rPr>
        <w:t xml:space="preserve">Ofertę, zawierającą wypełniony Formularz ofertowy wraz załącznikami, </w:t>
      </w:r>
      <w:r w:rsidRPr="006C16CA">
        <w:rPr>
          <w:rFonts w:ascii="Fira Sans" w:hAnsi="Fira Sans"/>
          <w:sz w:val="20"/>
          <w:szCs w:val="20"/>
          <w:u w:val="single"/>
        </w:rPr>
        <w:t>należy złożyć w odpowiedzi na ogłoszenie na stronie Bazy Konkurencyjności</w:t>
      </w:r>
      <w:r w:rsidRPr="006C16CA">
        <w:rPr>
          <w:rFonts w:ascii="Fira Sans SemiBold" w:hAnsi="Fira Sans SemiBold"/>
          <w:sz w:val="20"/>
          <w:szCs w:val="20"/>
          <w:u w:val="single"/>
        </w:rPr>
        <w:t xml:space="preserve"> do</w:t>
      </w:r>
      <w:r w:rsidRPr="006C16CA">
        <w:rPr>
          <w:b/>
          <w:sz w:val="20"/>
          <w:szCs w:val="20"/>
          <w:u w:val="single"/>
        </w:rPr>
        <w:t xml:space="preserve"> </w:t>
      </w:r>
      <w:r w:rsidR="00AE19D3">
        <w:rPr>
          <w:rFonts w:ascii="Fira Sans SemiBold" w:hAnsi="Fira Sans SemiBold" w:cs="Arial"/>
          <w:sz w:val="20"/>
          <w:szCs w:val="20"/>
          <w:u w:val="single"/>
        </w:rPr>
        <w:t>2.02.2026</w:t>
      </w:r>
      <w:r w:rsidRPr="006C16CA">
        <w:rPr>
          <w:rFonts w:ascii="Fira Sans SemiBold" w:hAnsi="Fira Sans SemiBold" w:cs="Arial"/>
          <w:sz w:val="20"/>
          <w:szCs w:val="20"/>
          <w:u w:val="single"/>
        </w:rPr>
        <w:t xml:space="preserve"> r.</w:t>
      </w:r>
      <w:r w:rsidRPr="006C16CA">
        <w:rPr>
          <w:rFonts w:ascii="Fira Sans SemiBold" w:hAnsi="Fira Sans SemiBold"/>
          <w:sz w:val="20"/>
          <w:szCs w:val="20"/>
        </w:rPr>
        <w:t xml:space="preserve"> </w:t>
      </w:r>
      <w:r w:rsidRPr="006C16CA">
        <w:rPr>
          <w:rFonts w:ascii="Fira Sans" w:hAnsi="Fira Sans"/>
          <w:sz w:val="20"/>
          <w:szCs w:val="20"/>
        </w:rPr>
        <w:t>Decyduje data i godzina złożenia dokumentacji.</w:t>
      </w:r>
    </w:p>
    <w:p w:rsidR="00A63236" w:rsidRDefault="00A63236" w:rsidP="00A63236">
      <w:pPr>
        <w:pStyle w:val="Akapitzlist"/>
        <w:widowControl w:val="0"/>
        <w:numPr>
          <w:ilvl w:val="3"/>
          <w:numId w:val="22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Fira Sans" w:hAnsi="Fira Sans"/>
          <w:sz w:val="20"/>
          <w:szCs w:val="20"/>
        </w:rPr>
      </w:pPr>
      <w:r w:rsidRPr="006C16CA">
        <w:rPr>
          <w:rFonts w:ascii="Fira Sans" w:hAnsi="Fira Sans"/>
          <w:sz w:val="20"/>
          <w:szCs w:val="20"/>
        </w:rPr>
        <w:t xml:space="preserve">Wykonawca może złożyć tylko jedną ofertę. Złożenie większej liczby ofert w postępowaniu spowoduje </w:t>
      </w:r>
      <w:r w:rsidRPr="006C16CA">
        <w:rPr>
          <w:rFonts w:ascii="Fira Sans" w:hAnsi="Fira Sans"/>
          <w:sz w:val="20"/>
          <w:szCs w:val="20"/>
        </w:rPr>
        <w:tab/>
        <w:t xml:space="preserve">odrzucenie wszystkich tych ofert. </w:t>
      </w:r>
    </w:p>
    <w:p w:rsidR="00A63236" w:rsidRDefault="00A63236" w:rsidP="00A63236">
      <w:pPr>
        <w:pStyle w:val="Akapitzlist"/>
        <w:widowControl w:val="0"/>
        <w:numPr>
          <w:ilvl w:val="3"/>
          <w:numId w:val="22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Fira Sans" w:hAnsi="Fira Sans"/>
          <w:sz w:val="20"/>
          <w:szCs w:val="20"/>
        </w:rPr>
      </w:pPr>
      <w:r w:rsidRPr="006C16CA">
        <w:rPr>
          <w:rFonts w:ascii="Fira Sans" w:hAnsi="Fira Sans"/>
          <w:sz w:val="20"/>
          <w:szCs w:val="20"/>
        </w:rPr>
        <w:t>Postępowanie prowadzone jest w języku polskim.</w:t>
      </w:r>
    </w:p>
    <w:p w:rsidR="00A63236" w:rsidRDefault="00A63236" w:rsidP="00A63236">
      <w:pPr>
        <w:pStyle w:val="Akapitzlist"/>
        <w:widowControl w:val="0"/>
        <w:numPr>
          <w:ilvl w:val="3"/>
          <w:numId w:val="22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Fira Sans" w:hAnsi="Fira Sans"/>
          <w:sz w:val="20"/>
          <w:szCs w:val="20"/>
        </w:rPr>
      </w:pPr>
      <w:r w:rsidRPr="006C16CA">
        <w:rPr>
          <w:rFonts w:ascii="Fira Sans" w:hAnsi="Fira Sans"/>
          <w:sz w:val="20"/>
          <w:szCs w:val="20"/>
        </w:rPr>
        <w:t xml:space="preserve">Ocenie będą podlegać oferty tych Wykonawców, którzy spełnią wszystkie warunki udziału w postępowaniu. Ocena spełnienia warunków odbywać się będzie na zasadzie „spełnia/nie spełnia”. </w:t>
      </w:r>
    </w:p>
    <w:p w:rsidR="00A63236" w:rsidRDefault="00A63236" w:rsidP="00A63236">
      <w:pPr>
        <w:pStyle w:val="Akapitzlist"/>
        <w:widowControl w:val="0"/>
        <w:numPr>
          <w:ilvl w:val="3"/>
          <w:numId w:val="22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Fira Sans" w:hAnsi="Fira Sans"/>
          <w:sz w:val="20"/>
          <w:szCs w:val="20"/>
        </w:rPr>
      </w:pPr>
      <w:r w:rsidRPr="006C16CA">
        <w:rPr>
          <w:rFonts w:ascii="Fira Sans" w:hAnsi="Fira Sans"/>
          <w:sz w:val="20"/>
          <w:szCs w:val="20"/>
        </w:rPr>
        <w:t>Niekompletna</w:t>
      </w:r>
      <w:r w:rsidRPr="006C16CA">
        <w:rPr>
          <w:rFonts w:ascii="Fira Sans" w:hAnsi="Fira Sans"/>
        </w:rPr>
        <w:t xml:space="preserve"> </w:t>
      </w:r>
      <w:r w:rsidRPr="006C16CA">
        <w:rPr>
          <w:rFonts w:ascii="Fira Sans" w:hAnsi="Fira Sans"/>
          <w:sz w:val="20"/>
          <w:szCs w:val="20"/>
        </w:rPr>
        <w:t xml:space="preserve">oferta (np. bez załączonych ww. wymaganych dokumentów, nie podpisana) pozostaje bez rozpatrzenia. </w:t>
      </w:r>
    </w:p>
    <w:p w:rsidR="00A63236" w:rsidRDefault="00A63236" w:rsidP="00A63236">
      <w:pPr>
        <w:pStyle w:val="Akapitzlist"/>
        <w:widowControl w:val="0"/>
        <w:numPr>
          <w:ilvl w:val="3"/>
          <w:numId w:val="22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Fira Sans" w:hAnsi="Fira Sans"/>
          <w:sz w:val="20"/>
          <w:szCs w:val="20"/>
        </w:rPr>
      </w:pPr>
      <w:r w:rsidRPr="006C16CA">
        <w:rPr>
          <w:rFonts w:ascii="Fira Sans" w:hAnsi="Fira Sans"/>
          <w:sz w:val="20"/>
          <w:szCs w:val="20"/>
        </w:rPr>
        <w:t xml:space="preserve">Kwota oferty musi być wyrażona w wartości brutto. </w:t>
      </w:r>
    </w:p>
    <w:p w:rsidR="00A63236" w:rsidRPr="006C16CA" w:rsidRDefault="00A63236" w:rsidP="00A63236">
      <w:pPr>
        <w:pStyle w:val="Akapitzlist"/>
        <w:widowControl w:val="0"/>
        <w:numPr>
          <w:ilvl w:val="3"/>
          <w:numId w:val="22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Fira Sans" w:hAnsi="Fira Sans"/>
          <w:sz w:val="20"/>
          <w:szCs w:val="20"/>
        </w:rPr>
      </w:pPr>
      <w:r w:rsidRPr="006C16CA">
        <w:rPr>
          <w:rFonts w:ascii="Fira Sans" w:hAnsi="Fira Sans"/>
          <w:sz w:val="20"/>
          <w:szCs w:val="20"/>
        </w:rPr>
        <w:t>Osobą uprawnioną do kontaktu jest</w:t>
      </w:r>
      <w:r w:rsidRPr="006C16CA">
        <w:rPr>
          <w:sz w:val="20"/>
          <w:szCs w:val="20"/>
        </w:rPr>
        <w:t xml:space="preserve"> </w:t>
      </w:r>
      <w:r w:rsidRPr="006C16CA">
        <w:rPr>
          <w:rFonts w:ascii="Fira Sans" w:hAnsi="Fira Sans" w:cs="Calibri"/>
          <w:sz w:val="20"/>
          <w:szCs w:val="20"/>
        </w:rPr>
        <w:t xml:space="preserve">Agata </w:t>
      </w:r>
      <w:proofErr w:type="spellStart"/>
      <w:r w:rsidRPr="006C16CA">
        <w:rPr>
          <w:rFonts w:ascii="Fira Sans" w:hAnsi="Fira Sans" w:cs="Calibri"/>
          <w:sz w:val="20"/>
          <w:szCs w:val="20"/>
        </w:rPr>
        <w:t>Szałecka-Żukowska</w:t>
      </w:r>
      <w:proofErr w:type="spellEnd"/>
      <w:r w:rsidRPr="006C16CA">
        <w:rPr>
          <w:rFonts w:ascii="Fira Sans" w:hAnsi="Fira Sans"/>
          <w:sz w:val="20"/>
          <w:szCs w:val="20"/>
        </w:rPr>
        <w:t xml:space="preserve">, tel. 58 344 01 68 wew. 112, </w:t>
      </w:r>
      <w:r w:rsidRPr="002A6452">
        <w:rPr>
          <w:rFonts w:ascii="Fira Sans" w:hAnsi="Fira Sans"/>
          <w:sz w:val="20"/>
          <w:szCs w:val="20"/>
          <w:lang w:val="en-US"/>
        </w:rPr>
        <w:t xml:space="preserve">e-mail: </w:t>
      </w:r>
      <w:hyperlink r:id="rId8" w:history="1">
        <w:r w:rsidRPr="009F2810">
          <w:rPr>
            <w:rStyle w:val="Hipercze"/>
            <w:rFonts w:ascii="Fira Sans" w:hAnsi="Fira Sans"/>
            <w:sz w:val="20"/>
            <w:szCs w:val="20"/>
            <w:lang w:val="en-US"/>
          </w:rPr>
          <w:t>administracja@pbp.gda.pl</w:t>
        </w:r>
      </w:hyperlink>
      <w:r>
        <w:rPr>
          <w:rFonts w:ascii="Fira Sans" w:hAnsi="Fira Sans"/>
          <w:sz w:val="20"/>
          <w:szCs w:val="20"/>
          <w:u w:val="single"/>
          <w:lang w:val="en-US"/>
        </w:rPr>
        <w:t>.</w:t>
      </w:r>
    </w:p>
    <w:p w:rsidR="00A63236" w:rsidRPr="006C16CA" w:rsidRDefault="00A63236" w:rsidP="00A63236">
      <w:pPr>
        <w:pStyle w:val="Akapitzlist"/>
        <w:widowControl w:val="0"/>
        <w:numPr>
          <w:ilvl w:val="3"/>
          <w:numId w:val="22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Fira Sans" w:hAnsi="Fira Sans"/>
          <w:sz w:val="20"/>
          <w:szCs w:val="20"/>
        </w:rPr>
      </w:pPr>
      <w:r w:rsidRPr="006C16CA">
        <w:rPr>
          <w:rFonts w:ascii="Fira Sans" w:hAnsi="Fira Sans"/>
          <w:sz w:val="20"/>
          <w:szCs w:val="20"/>
        </w:rPr>
        <w:t xml:space="preserve">Komunikacja w postępowaniu o udzielenie zamówienia, w tym ogłoszenie zapytania ofertowego, składanie ofert, wymiana informacji między zamawiającym a wykonawcą oraz przekazywanie dokumentów i oświadczeń odbywa się </w:t>
      </w:r>
      <w:r w:rsidR="00371C63">
        <w:rPr>
          <w:rFonts w:ascii="Fira Sans" w:hAnsi="Fira Sans"/>
          <w:sz w:val="20"/>
          <w:szCs w:val="20"/>
          <w:u w:val="single"/>
        </w:rPr>
        <w:t>wyłącznie pisemnie</w:t>
      </w:r>
      <w:r w:rsidR="00371C63">
        <w:rPr>
          <w:rFonts w:ascii="Fira Sans" w:hAnsi="Fira Sans"/>
          <w:sz w:val="20"/>
          <w:szCs w:val="20"/>
        </w:rPr>
        <w:t xml:space="preserve"> </w:t>
      </w:r>
      <w:r w:rsidRPr="006C16CA">
        <w:rPr>
          <w:rFonts w:ascii="Fira Sans" w:hAnsi="Fira Sans"/>
          <w:sz w:val="20"/>
          <w:szCs w:val="20"/>
        </w:rPr>
        <w:t>za pomocą BK2021, z zastrzeżeniem pkt. 2 i 3 Sekcji Wytycznych dotyczących kwalifikowalności wydatków na lata 2021-2027</w:t>
      </w:r>
      <w:r>
        <w:rPr>
          <w:rFonts w:ascii="Fira Sans" w:hAnsi="Fira Sans"/>
          <w:sz w:val="20"/>
          <w:szCs w:val="20"/>
        </w:rPr>
        <w:t>.</w:t>
      </w:r>
    </w:p>
    <w:p w:rsidR="00591532" w:rsidRPr="002A6452" w:rsidRDefault="00591532" w:rsidP="005C4EF0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sz w:val="20"/>
          <w:szCs w:val="20"/>
          <w:lang w:val="en-US"/>
        </w:rPr>
      </w:pPr>
    </w:p>
    <w:sectPr w:rsidR="00591532" w:rsidRPr="002A6452" w:rsidSect="003B2DDE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3261" w:right="1418" w:bottom="1276" w:left="1418" w:header="34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28C0" w:rsidRDefault="009128C0">
      <w:r>
        <w:separator/>
      </w:r>
    </w:p>
  </w:endnote>
  <w:endnote w:type="continuationSeparator" w:id="0">
    <w:p w:rsidR="009128C0" w:rsidRDefault="009128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Calibri"/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Fira Sans SemiBold">
    <w:altName w:val="Calibri"/>
    <w:panose1 w:val="020B0603050000020004"/>
    <w:charset w:val="EE"/>
    <w:family w:val="swiss"/>
    <w:pitch w:val="variable"/>
    <w:sig w:usb0="600002FF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29DD" w:rsidRDefault="00E248F0">
    <w:pPr>
      <w:pStyle w:val="Stopka"/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-172720</wp:posOffset>
          </wp:positionH>
          <wp:positionV relativeFrom="page">
            <wp:posOffset>9946640</wp:posOffset>
          </wp:positionV>
          <wp:extent cx="6116320" cy="414020"/>
          <wp:effectExtent l="0" t="0" r="0" b="0"/>
          <wp:wrapNone/>
          <wp:docPr id="21" name="Obraz 21" descr="Fundusze Europejskie dla Pomorza 2021-2027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Fundusze Europejskie dla Pomorza 2021-2027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414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722630</wp:posOffset>
          </wp:positionH>
          <wp:positionV relativeFrom="paragraph">
            <wp:posOffset>9959340</wp:posOffset>
          </wp:positionV>
          <wp:extent cx="6115050" cy="412750"/>
          <wp:effectExtent l="0" t="0" r="0" b="0"/>
          <wp:wrapNone/>
          <wp:docPr id="20" name="Obraz 20" descr="Fundusze Europejskie dla Pomorza 2021-2027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Fundusze Europejskie dla Pomorza 2021-2027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412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722630</wp:posOffset>
          </wp:positionH>
          <wp:positionV relativeFrom="paragraph">
            <wp:posOffset>9959340</wp:posOffset>
          </wp:positionV>
          <wp:extent cx="6115050" cy="412750"/>
          <wp:effectExtent l="0" t="0" r="0" b="0"/>
          <wp:wrapNone/>
          <wp:docPr id="19" name="Obraz 27" descr="Fundusze Europejskie dla Pomorza 2021-2027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7" descr="Fundusze Europejskie dla Pomorza 2021-2027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412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91532" w:rsidRPr="00124D4A" w:rsidRDefault="00591532" w:rsidP="001E29DD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1532" w:rsidRPr="00B01F08" w:rsidRDefault="00E248F0" w:rsidP="00B01F08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6192" behindDoc="0" locked="1" layoutInCell="0" allowOverlap="1">
          <wp:simplePos x="0" y="0"/>
          <wp:positionH relativeFrom="page">
            <wp:align>center</wp:align>
          </wp:positionH>
          <wp:positionV relativeFrom="page">
            <wp:posOffset>9973310</wp:posOffset>
          </wp:positionV>
          <wp:extent cx="7028815" cy="436880"/>
          <wp:effectExtent l="0" t="0" r="0" b="0"/>
          <wp:wrapNone/>
          <wp:docPr id="6" name="Obraz 274" descr="listownik Departament Edukacji i Sportu-20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74" descr="listownik Departament Edukacji i Sportu-20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8815" cy="4368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28C0" w:rsidRDefault="009128C0">
      <w:r>
        <w:separator/>
      </w:r>
    </w:p>
  </w:footnote>
  <w:footnote w:type="continuationSeparator" w:id="0">
    <w:p w:rsidR="009128C0" w:rsidRDefault="009128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1532" w:rsidRDefault="00E248F0" w:rsidP="003B2DDE">
    <w:pPr>
      <w:pStyle w:val="Nagwek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-172720</wp:posOffset>
          </wp:positionH>
          <wp:positionV relativeFrom="paragraph">
            <wp:posOffset>168275</wp:posOffset>
          </wp:positionV>
          <wp:extent cx="6105525" cy="575945"/>
          <wp:effectExtent l="0" t="0" r="0" b="0"/>
          <wp:wrapNone/>
          <wp:docPr id="7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5525" cy="575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91532" w:rsidRDefault="00E248F0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5168" behindDoc="0" locked="0" layoutInCell="1" allowOverlap="1">
          <wp:simplePos x="0" y="0"/>
          <wp:positionH relativeFrom="column">
            <wp:posOffset>-172720</wp:posOffset>
          </wp:positionH>
          <wp:positionV relativeFrom="paragraph">
            <wp:posOffset>464820</wp:posOffset>
          </wp:positionV>
          <wp:extent cx="883920" cy="972185"/>
          <wp:effectExtent l="0" t="0" r="0" b="0"/>
          <wp:wrapSquare wrapText="bothSides"/>
          <wp:docPr id="3" name="Obraz 269" descr="OS_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69" descr="OS_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3920" cy="972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1644015</wp:posOffset>
          </wp:positionH>
          <wp:positionV relativeFrom="page">
            <wp:posOffset>1181100</wp:posOffset>
          </wp:positionV>
          <wp:extent cx="4288790" cy="438150"/>
          <wp:effectExtent l="0" t="0" r="0" b="0"/>
          <wp:wrapSquare wrapText="bothSides"/>
          <wp:docPr id="8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78" t="25798" r="4585" b="26862"/>
                  <a:stretch>
                    <a:fillRect/>
                  </a:stretch>
                </pic:blipFill>
                <pic:spPr bwMode="auto">
                  <a:xfrm>
                    <a:off x="0" y="0"/>
                    <a:ext cx="4288790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1532" w:rsidRDefault="00E248F0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4144" behindDoc="0" locked="1" layoutInCell="0" allowOverlap="1">
          <wp:simplePos x="0" y="0"/>
          <wp:positionH relativeFrom="page">
            <wp:align>center</wp:align>
          </wp:positionH>
          <wp:positionV relativeFrom="page">
            <wp:posOffset>252095</wp:posOffset>
          </wp:positionV>
          <wp:extent cx="7028815" cy="1090930"/>
          <wp:effectExtent l="0" t="0" r="0" b="0"/>
          <wp:wrapNone/>
          <wp:docPr id="5" name="Obraz 273" descr="listowniki UMWP mono nag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73" descr="listowniki UMWP mono nag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8815" cy="1090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1582"/>
    <w:multiLevelType w:val="hybridMultilevel"/>
    <w:tmpl w:val="8326DA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1A2BA9"/>
    <w:multiLevelType w:val="hybridMultilevel"/>
    <w:tmpl w:val="409E7FBA"/>
    <w:lvl w:ilvl="0" w:tplc="04150011">
      <w:start w:val="1"/>
      <w:numFmt w:val="decimal"/>
      <w:lvlText w:val="%1)"/>
      <w:lvlJc w:val="left"/>
      <w:pPr>
        <w:ind w:left="111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2" w15:restartNumberingAfterBreak="0">
    <w:nsid w:val="0B420E8F"/>
    <w:multiLevelType w:val="hybridMultilevel"/>
    <w:tmpl w:val="6F5A597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FAF6E43"/>
    <w:multiLevelType w:val="hybridMultilevel"/>
    <w:tmpl w:val="A7D06300"/>
    <w:lvl w:ilvl="0" w:tplc="04150001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4" w15:restartNumberingAfterBreak="0">
    <w:nsid w:val="10E72EFC"/>
    <w:multiLevelType w:val="hybridMultilevel"/>
    <w:tmpl w:val="485C762E"/>
    <w:lvl w:ilvl="0" w:tplc="04150001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5" w15:restartNumberingAfterBreak="0">
    <w:nsid w:val="12E504C8"/>
    <w:multiLevelType w:val="hybridMultilevel"/>
    <w:tmpl w:val="2856F96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13AF67BE"/>
    <w:multiLevelType w:val="hybridMultilevel"/>
    <w:tmpl w:val="7DE8AE0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146E009B"/>
    <w:multiLevelType w:val="hybridMultilevel"/>
    <w:tmpl w:val="A650F5F8"/>
    <w:lvl w:ilvl="0" w:tplc="C7C42B12">
      <w:start w:val="1"/>
      <w:numFmt w:val="decimal"/>
      <w:lvlText w:val="%1."/>
      <w:lvlJc w:val="left"/>
      <w:pPr>
        <w:tabs>
          <w:tab w:val="num" w:pos="757"/>
        </w:tabs>
        <w:ind w:left="757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8" w15:restartNumberingAfterBreak="0">
    <w:nsid w:val="1C175888"/>
    <w:multiLevelType w:val="hybridMultilevel"/>
    <w:tmpl w:val="616A92B4"/>
    <w:lvl w:ilvl="0" w:tplc="041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 w15:restartNumberingAfterBreak="0">
    <w:nsid w:val="1C6C1569"/>
    <w:multiLevelType w:val="hybridMultilevel"/>
    <w:tmpl w:val="1E16A99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1DAF6810"/>
    <w:multiLevelType w:val="hybridMultilevel"/>
    <w:tmpl w:val="758293C2"/>
    <w:lvl w:ilvl="0" w:tplc="DA323E0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03C6FB4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4A483826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FFB11C5"/>
    <w:multiLevelType w:val="hybridMultilevel"/>
    <w:tmpl w:val="EF08891A"/>
    <w:lvl w:ilvl="0" w:tplc="041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2" w15:restartNumberingAfterBreak="0">
    <w:nsid w:val="21BB3F13"/>
    <w:multiLevelType w:val="hybridMultilevel"/>
    <w:tmpl w:val="035A05F8"/>
    <w:lvl w:ilvl="0" w:tplc="04150001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13" w15:restartNumberingAfterBreak="0">
    <w:nsid w:val="23E424AB"/>
    <w:multiLevelType w:val="hybridMultilevel"/>
    <w:tmpl w:val="AA224762"/>
    <w:lvl w:ilvl="0" w:tplc="5BFAE9A0">
      <w:start w:val="1"/>
      <w:numFmt w:val="upperRoman"/>
      <w:lvlText w:val="%1."/>
      <w:lvlJc w:val="left"/>
      <w:pPr>
        <w:tabs>
          <w:tab w:val="num" w:pos="0"/>
        </w:tabs>
        <w:ind w:left="397" w:hanging="397"/>
      </w:pPr>
      <w:rPr>
        <w:rFonts w:ascii="Times New Roman" w:eastAsia="Times New Roman" w:hAnsi="Times New Roman" w:cs="Times New Roman"/>
        <w:b/>
      </w:rPr>
    </w:lvl>
    <w:lvl w:ilvl="1" w:tplc="761478D4">
      <w:start w:val="3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cs="Times New Roman" w:hint="default"/>
        <w:b/>
      </w:rPr>
    </w:lvl>
    <w:lvl w:ilvl="2" w:tplc="033085DA">
      <w:start w:val="1"/>
      <w:numFmt w:val="lowerLetter"/>
      <w:lvlText w:val="%3)"/>
      <w:lvlJc w:val="left"/>
      <w:pPr>
        <w:tabs>
          <w:tab w:val="num" w:pos="1977"/>
        </w:tabs>
        <w:ind w:left="2300" w:hanging="320"/>
      </w:pPr>
      <w:rPr>
        <w:rFonts w:cs="Times New Roman" w:hint="default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A221A90"/>
    <w:multiLevelType w:val="hybridMultilevel"/>
    <w:tmpl w:val="59CC52F0"/>
    <w:lvl w:ilvl="0" w:tplc="603C6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DF24B3C"/>
    <w:multiLevelType w:val="hybridMultilevel"/>
    <w:tmpl w:val="A528951C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CAD862C8">
      <w:numFmt w:val="bullet"/>
      <w:lvlText w:val="•"/>
      <w:lvlJc w:val="left"/>
      <w:pPr>
        <w:ind w:left="2880" w:hanging="360"/>
      </w:pPr>
      <w:rPr>
        <w:rFonts w:ascii="Calibri" w:eastAsia="Times New Roman" w:hAnsi="Calibri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E5B0F25"/>
    <w:multiLevelType w:val="hybridMultilevel"/>
    <w:tmpl w:val="9586D78A"/>
    <w:lvl w:ilvl="0" w:tplc="603C6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26E5770"/>
    <w:multiLevelType w:val="hybridMultilevel"/>
    <w:tmpl w:val="4EEC2632"/>
    <w:lvl w:ilvl="0" w:tplc="04150001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18" w15:restartNumberingAfterBreak="0">
    <w:nsid w:val="335A468D"/>
    <w:multiLevelType w:val="hybridMultilevel"/>
    <w:tmpl w:val="FD88F04A"/>
    <w:lvl w:ilvl="0" w:tplc="CFDCD0DA">
      <w:start w:val="1"/>
      <w:numFmt w:val="decimal"/>
      <w:lvlText w:val="%1)"/>
      <w:lvlJc w:val="left"/>
      <w:pPr>
        <w:ind w:left="3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352C22E2"/>
    <w:multiLevelType w:val="hybridMultilevel"/>
    <w:tmpl w:val="E0D02010"/>
    <w:lvl w:ilvl="0" w:tplc="04150017">
      <w:start w:val="1"/>
      <w:numFmt w:val="lowerLetter"/>
      <w:lvlText w:val="%1)"/>
      <w:lvlJc w:val="left"/>
      <w:pPr>
        <w:ind w:left="149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21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3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5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7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9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1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3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56" w:hanging="180"/>
      </w:pPr>
      <w:rPr>
        <w:rFonts w:cs="Times New Roman"/>
      </w:rPr>
    </w:lvl>
  </w:abstractNum>
  <w:abstractNum w:abstractNumId="20" w15:restartNumberingAfterBreak="0">
    <w:nsid w:val="3AD77D6A"/>
    <w:multiLevelType w:val="hybridMultilevel"/>
    <w:tmpl w:val="1FE052FC"/>
    <w:lvl w:ilvl="0" w:tplc="5BFAE9A0">
      <w:start w:val="1"/>
      <w:numFmt w:val="upperRoman"/>
      <w:lvlText w:val="%1."/>
      <w:lvlJc w:val="left"/>
      <w:pPr>
        <w:tabs>
          <w:tab w:val="num" w:pos="0"/>
        </w:tabs>
        <w:ind w:left="397" w:hanging="397"/>
      </w:pPr>
      <w:rPr>
        <w:rFonts w:ascii="Times New Roman" w:eastAsia="Times New Roman" w:hAnsi="Times New Roman" w:cs="Times New Roman"/>
        <w:b/>
      </w:rPr>
    </w:lvl>
    <w:lvl w:ilvl="1" w:tplc="761478D4">
      <w:start w:val="3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cs="Times New Roman" w:hint="default"/>
        <w:b/>
      </w:rPr>
    </w:lvl>
    <w:lvl w:ilvl="2" w:tplc="B18610B0">
      <w:start w:val="1"/>
      <w:numFmt w:val="decimal"/>
      <w:lvlText w:val="%3)"/>
      <w:lvlJc w:val="left"/>
      <w:pPr>
        <w:tabs>
          <w:tab w:val="num" w:pos="1977"/>
        </w:tabs>
        <w:ind w:left="2300" w:hanging="320"/>
      </w:pPr>
      <w:rPr>
        <w:rFonts w:cs="Times New Roman" w:hint="default"/>
        <w:b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E403E5"/>
    <w:multiLevelType w:val="hybridMultilevel"/>
    <w:tmpl w:val="31C0F1D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594A361A"/>
    <w:multiLevelType w:val="hybridMultilevel"/>
    <w:tmpl w:val="91D07342"/>
    <w:lvl w:ilvl="0" w:tplc="04150001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23" w15:restartNumberingAfterBreak="0">
    <w:nsid w:val="5A9C53DD"/>
    <w:multiLevelType w:val="hybridMultilevel"/>
    <w:tmpl w:val="2604AE0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5B743296"/>
    <w:multiLevelType w:val="hybridMultilevel"/>
    <w:tmpl w:val="59CC52F0"/>
    <w:lvl w:ilvl="0" w:tplc="603C6FB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 w15:restartNumberingAfterBreak="0">
    <w:nsid w:val="5E0C2FD2"/>
    <w:multiLevelType w:val="hybridMultilevel"/>
    <w:tmpl w:val="99304742"/>
    <w:lvl w:ilvl="0" w:tplc="04150001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26" w15:restartNumberingAfterBreak="0">
    <w:nsid w:val="66AA49E6"/>
    <w:multiLevelType w:val="hybridMultilevel"/>
    <w:tmpl w:val="62C46C22"/>
    <w:lvl w:ilvl="0" w:tplc="04150019">
      <w:start w:val="1"/>
      <w:numFmt w:val="lowerLetter"/>
      <w:lvlText w:val="%1.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7" w15:restartNumberingAfterBreak="0">
    <w:nsid w:val="67433F43"/>
    <w:multiLevelType w:val="hybridMultilevel"/>
    <w:tmpl w:val="6108F278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8" w15:restartNumberingAfterBreak="0">
    <w:nsid w:val="680C66B5"/>
    <w:multiLevelType w:val="hybridMultilevel"/>
    <w:tmpl w:val="E39EAD3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6DD54075"/>
    <w:multiLevelType w:val="hybridMultilevel"/>
    <w:tmpl w:val="3266D228"/>
    <w:lvl w:ilvl="0" w:tplc="04150019">
      <w:start w:val="1"/>
      <w:numFmt w:val="lowerLetter"/>
      <w:lvlText w:val="%1.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 w15:restartNumberingAfterBreak="0">
    <w:nsid w:val="6EFD1F97"/>
    <w:multiLevelType w:val="hybridMultilevel"/>
    <w:tmpl w:val="409E7FBA"/>
    <w:lvl w:ilvl="0" w:tplc="04150011">
      <w:start w:val="1"/>
      <w:numFmt w:val="decimal"/>
      <w:lvlText w:val="%1)"/>
      <w:lvlJc w:val="left"/>
      <w:pPr>
        <w:ind w:left="111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31" w15:restartNumberingAfterBreak="0">
    <w:nsid w:val="7233523C"/>
    <w:multiLevelType w:val="hybridMultilevel"/>
    <w:tmpl w:val="4974752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2" w15:restartNumberingAfterBreak="0">
    <w:nsid w:val="73CD41FF"/>
    <w:multiLevelType w:val="hybridMultilevel"/>
    <w:tmpl w:val="1384255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 w15:restartNumberingAfterBreak="0">
    <w:nsid w:val="751C7842"/>
    <w:multiLevelType w:val="hybridMultilevel"/>
    <w:tmpl w:val="49D8716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4" w15:restartNumberingAfterBreak="0">
    <w:nsid w:val="75AE60E5"/>
    <w:multiLevelType w:val="hybridMultilevel"/>
    <w:tmpl w:val="10828E1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13"/>
  </w:num>
  <w:num w:numId="3">
    <w:abstractNumId w:val="11"/>
  </w:num>
  <w:num w:numId="4">
    <w:abstractNumId w:val="10"/>
  </w:num>
  <w:num w:numId="5">
    <w:abstractNumId w:val="33"/>
  </w:num>
  <w:num w:numId="6">
    <w:abstractNumId w:val="21"/>
  </w:num>
  <w:num w:numId="7">
    <w:abstractNumId w:val="7"/>
  </w:num>
  <w:num w:numId="8">
    <w:abstractNumId w:val="20"/>
  </w:num>
  <w:num w:numId="9">
    <w:abstractNumId w:val="34"/>
  </w:num>
  <w:num w:numId="10">
    <w:abstractNumId w:val="14"/>
  </w:num>
  <w:num w:numId="11">
    <w:abstractNumId w:val="24"/>
  </w:num>
  <w:num w:numId="12">
    <w:abstractNumId w:val="26"/>
  </w:num>
  <w:num w:numId="13">
    <w:abstractNumId w:val="29"/>
  </w:num>
  <w:num w:numId="14">
    <w:abstractNumId w:val="27"/>
  </w:num>
  <w:num w:numId="15">
    <w:abstractNumId w:val="8"/>
  </w:num>
  <w:num w:numId="16">
    <w:abstractNumId w:val="0"/>
  </w:num>
  <w:num w:numId="17">
    <w:abstractNumId w:val="19"/>
  </w:num>
  <w:num w:numId="18">
    <w:abstractNumId w:val="31"/>
  </w:num>
  <w:num w:numId="19">
    <w:abstractNumId w:val="16"/>
  </w:num>
  <w:num w:numId="20">
    <w:abstractNumId w:val="30"/>
  </w:num>
  <w:num w:numId="21">
    <w:abstractNumId w:val="1"/>
  </w:num>
  <w:num w:numId="22">
    <w:abstractNumId w:val="18"/>
  </w:num>
  <w:num w:numId="23">
    <w:abstractNumId w:val="22"/>
  </w:num>
  <w:num w:numId="24">
    <w:abstractNumId w:val="4"/>
  </w:num>
  <w:num w:numId="25">
    <w:abstractNumId w:val="12"/>
  </w:num>
  <w:num w:numId="26">
    <w:abstractNumId w:val="17"/>
  </w:num>
  <w:num w:numId="27">
    <w:abstractNumId w:val="25"/>
  </w:num>
  <w:num w:numId="28">
    <w:abstractNumId w:val="3"/>
  </w:num>
  <w:num w:numId="29">
    <w:abstractNumId w:val="9"/>
  </w:num>
  <w:num w:numId="30">
    <w:abstractNumId w:val="23"/>
  </w:num>
  <w:num w:numId="31">
    <w:abstractNumId w:val="5"/>
  </w:num>
  <w:num w:numId="32">
    <w:abstractNumId w:val="32"/>
  </w:num>
  <w:num w:numId="33">
    <w:abstractNumId w:val="6"/>
  </w:num>
  <w:num w:numId="34">
    <w:abstractNumId w:val="28"/>
  </w:num>
  <w:num w:numId="35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006"/>
    <w:rsid w:val="00000481"/>
    <w:rsid w:val="00002279"/>
    <w:rsid w:val="000058CA"/>
    <w:rsid w:val="0000671F"/>
    <w:rsid w:val="0001245B"/>
    <w:rsid w:val="00012B14"/>
    <w:rsid w:val="000136F8"/>
    <w:rsid w:val="000148E6"/>
    <w:rsid w:val="00017DDE"/>
    <w:rsid w:val="00020BEE"/>
    <w:rsid w:val="000343DA"/>
    <w:rsid w:val="00042586"/>
    <w:rsid w:val="0004523F"/>
    <w:rsid w:val="00045390"/>
    <w:rsid w:val="000509D2"/>
    <w:rsid w:val="000533BC"/>
    <w:rsid w:val="00055762"/>
    <w:rsid w:val="0006310B"/>
    <w:rsid w:val="00064E24"/>
    <w:rsid w:val="00066F16"/>
    <w:rsid w:val="00070F4E"/>
    <w:rsid w:val="00080D83"/>
    <w:rsid w:val="0008216A"/>
    <w:rsid w:val="0008297A"/>
    <w:rsid w:val="000842BB"/>
    <w:rsid w:val="00094608"/>
    <w:rsid w:val="00094E2E"/>
    <w:rsid w:val="00096345"/>
    <w:rsid w:val="000A0367"/>
    <w:rsid w:val="000A5A65"/>
    <w:rsid w:val="000B5F05"/>
    <w:rsid w:val="000B6DF9"/>
    <w:rsid w:val="000C7609"/>
    <w:rsid w:val="000D2806"/>
    <w:rsid w:val="000D283E"/>
    <w:rsid w:val="000D4452"/>
    <w:rsid w:val="000E2FE3"/>
    <w:rsid w:val="000E4A68"/>
    <w:rsid w:val="000E5ACE"/>
    <w:rsid w:val="000E6FB9"/>
    <w:rsid w:val="000F38C0"/>
    <w:rsid w:val="000F3AB6"/>
    <w:rsid w:val="000F3E4B"/>
    <w:rsid w:val="000F55B0"/>
    <w:rsid w:val="000F62AD"/>
    <w:rsid w:val="000F6EF0"/>
    <w:rsid w:val="000F79AF"/>
    <w:rsid w:val="00101BFA"/>
    <w:rsid w:val="001023B0"/>
    <w:rsid w:val="001101EB"/>
    <w:rsid w:val="00116A52"/>
    <w:rsid w:val="001219B4"/>
    <w:rsid w:val="00124D4A"/>
    <w:rsid w:val="00130B23"/>
    <w:rsid w:val="00133AAA"/>
    <w:rsid w:val="00141512"/>
    <w:rsid w:val="001416E8"/>
    <w:rsid w:val="001449FF"/>
    <w:rsid w:val="00151FC4"/>
    <w:rsid w:val="00154FDF"/>
    <w:rsid w:val="0016043E"/>
    <w:rsid w:val="001607E1"/>
    <w:rsid w:val="00162D08"/>
    <w:rsid w:val="00162F5B"/>
    <w:rsid w:val="00164298"/>
    <w:rsid w:val="00176A6A"/>
    <w:rsid w:val="00181DEA"/>
    <w:rsid w:val="00181E4B"/>
    <w:rsid w:val="001841C7"/>
    <w:rsid w:val="00184659"/>
    <w:rsid w:val="00192EB5"/>
    <w:rsid w:val="00196928"/>
    <w:rsid w:val="001A0941"/>
    <w:rsid w:val="001A2847"/>
    <w:rsid w:val="001B210F"/>
    <w:rsid w:val="001C096F"/>
    <w:rsid w:val="001C5E25"/>
    <w:rsid w:val="001D0BFE"/>
    <w:rsid w:val="001E014F"/>
    <w:rsid w:val="001E29DD"/>
    <w:rsid w:val="001E33D2"/>
    <w:rsid w:val="001F03E4"/>
    <w:rsid w:val="001F15D8"/>
    <w:rsid w:val="001F295E"/>
    <w:rsid w:val="001F2A61"/>
    <w:rsid w:val="002048D5"/>
    <w:rsid w:val="00206056"/>
    <w:rsid w:val="0020749F"/>
    <w:rsid w:val="00214647"/>
    <w:rsid w:val="002166D1"/>
    <w:rsid w:val="00220780"/>
    <w:rsid w:val="002304A3"/>
    <w:rsid w:val="00231156"/>
    <w:rsid w:val="002329BF"/>
    <w:rsid w:val="002417B3"/>
    <w:rsid w:val="00241C1F"/>
    <w:rsid w:val="002439F9"/>
    <w:rsid w:val="002523C1"/>
    <w:rsid w:val="0025553F"/>
    <w:rsid w:val="0025693C"/>
    <w:rsid w:val="00257A64"/>
    <w:rsid w:val="00257C93"/>
    <w:rsid w:val="00262762"/>
    <w:rsid w:val="00263B43"/>
    <w:rsid w:val="00270B72"/>
    <w:rsid w:val="00272308"/>
    <w:rsid w:val="002823EF"/>
    <w:rsid w:val="00282D0B"/>
    <w:rsid w:val="00283FEB"/>
    <w:rsid w:val="00284C58"/>
    <w:rsid w:val="00285232"/>
    <w:rsid w:val="0028793F"/>
    <w:rsid w:val="00287B14"/>
    <w:rsid w:val="0029156B"/>
    <w:rsid w:val="00292407"/>
    <w:rsid w:val="00292AE0"/>
    <w:rsid w:val="002A233A"/>
    <w:rsid w:val="002A2506"/>
    <w:rsid w:val="002A6396"/>
    <w:rsid w:val="002A6452"/>
    <w:rsid w:val="002A7735"/>
    <w:rsid w:val="002B0C92"/>
    <w:rsid w:val="002B715E"/>
    <w:rsid w:val="002C1580"/>
    <w:rsid w:val="002C1BF1"/>
    <w:rsid w:val="002C3605"/>
    <w:rsid w:val="002C6347"/>
    <w:rsid w:val="002D02E2"/>
    <w:rsid w:val="002D32C2"/>
    <w:rsid w:val="002D627B"/>
    <w:rsid w:val="002D7877"/>
    <w:rsid w:val="002E1A3D"/>
    <w:rsid w:val="002E305E"/>
    <w:rsid w:val="002E52D3"/>
    <w:rsid w:val="002E5A3A"/>
    <w:rsid w:val="002E73C8"/>
    <w:rsid w:val="002E7B54"/>
    <w:rsid w:val="00301CE4"/>
    <w:rsid w:val="00310E79"/>
    <w:rsid w:val="00313D31"/>
    <w:rsid w:val="003163EF"/>
    <w:rsid w:val="00316B05"/>
    <w:rsid w:val="00320AAC"/>
    <w:rsid w:val="00340FEF"/>
    <w:rsid w:val="0034464F"/>
    <w:rsid w:val="00362E03"/>
    <w:rsid w:val="0036335E"/>
    <w:rsid w:val="00363B62"/>
    <w:rsid w:val="003649DB"/>
    <w:rsid w:val="00365378"/>
    <w:rsid w:val="00365820"/>
    <w:rsid w:val="00366153"/>
    <w:rsid w:val="00371C63"/>
    <w:rsid w:val="00371DC9"/>
    <w:rsid w:val="00377D4A"/>
    <w:rsid w:val="00382A65"/>
    <w:rsid w:val="00383DAC"/>
    <w:rsid w:val="00394705"/>
    <w:rsid w:val="003975AB"/>
    <w:rsid w:val="003A26B6"/>
    <w:rsid w:val="003B0CDA"/>
    <w:rsid w:val="003B2DDE"/>
    <w:rsid w:val="003B44AF"/>
    <w:rsid w:val="003B6807"/>
    <w:rsid w:val="003B7DE1"/>
    <w:rsid w:val="003C4C63"/>
    <w:rsid w:val="003C51EA"/>
    <w:rsid w:val="003D167F"/>
    <w:rsid w:val="003D5752"/>
    <w:rsid w:val="003D6F27"/>
    <w:rsid w:val="003D747C"/>
    <w:rsid w:val="003D758D"/>
    <w:rsid w:val="003E35F9"/>
    <w:rsid w:val="003E792B"/>
    <w:rsid w:val="003F24B7"/>
    <w:rsid w:val="003F2677"/>
    <w:rsid w:val="003F7E61"/>
    <w:rsid w:val="0040149C"/>
    <w:rsid w:val="00406CD2"/>
    <w:rsid w:val="00407055"/>
    <w:rsid w:val="00414478"/>
    <w:rsid w:val="0041614A"/>
    <w:rsid w:val="00417015"/>
    <w:rsid w:val="00417712"/>
    <w:rsid w:val="004179BE"/>
    <w:rsid w:val="00425C3B"/>
    <w:rsid w:val="00430173"/>
    <w:rsid w:val="00430985"/>
    <w:rsid w:val="0043384A"/>
    <w:rsid w:val="00434477"/>
    <w:rsid w:val="00444376"/>
    <w:rsid w:val="00444579"/>
    <w:rsid w:val="00445141"/>
    <w:rsid w:val="004479B9"/>
    <w:rsid w:val="00450F31"/>
    <w:rsid w:val="00457AFA"/>
    <w:rsid w:val="00467EAE"/>
    <w:rsid w:val="00471887"/>
    <w:rsid w:val="0047494B"/>
    <w:rsid w:val="00476708"/>
    <w:rsid w:val="004902BD"/>
    <w:rsid w:val="00492BD3"/>
    <w:rsid w:val="0049335E"/>
    <w:rsid w:val="0049608F"/>
    <w:rsid w:val="0049670A"/>
    <w:rsid w:val="004A1492"/>
    <w:rsid w:val="004A1631"/>
    <w:rsid w:val="004A40D0"/>
    <w:rsid w:val="004A5851"/>
    <w:rsid w:val="004B16BE"/>
    <w:rsid w:val="004B28B2"/>
    <w:rsid w:val="004C0C40"/>
    <w:rsid w:val="004C6304"/>
    <w:rsid w:val="004C7B56"/>
    <w:rsid w:val="004D0B4B"/>
    <w:rsid w:val="004D5A48"/>
    <w:rsid w:val="004E546D"/>
    <w:rsid w:val="004E658F"/>
    <w:rsid w:val="004F1777"/>
    <w:rsid w:val="004F1FE8"/>
    <w:rsid w:val="00502DE6"/>
    <w:rsid w:val="00503405"/>
    <w:rsid w:val="00504660"/>
    <w:rsid w:val="00504AEE"/>
    <w:rsid w:val="00511ADF"/>
    <w:rsid w:val="005153D5"/>
    <w:rsid w:val="00516F6B"/>
    <w:rsid w:val="0051707C"/>
    <w:rsid w:val="005177E6"/>
    <w:rsid w:val="005216DA"/>
    <w:rsid w:val="00522CF3"/>
    <w:rsid w:val="00523DDC"/>
    <w:rsid w:val="0053019D"/>
    <w:rsid w:val="005322FD"/>
    <w:rsid w:val="0053393E"/>
    <w:rsid w:val="00534CE9"/>
    <w:rsid w:val="005355E7"/>
    <w:rsid w:val="00536971"/>
    <w:rsid w:val="005476B2"/>
    <w:rsid w:val="00555CBF"/>
    <w:rsid w:val="005608AE"/>
    <w:rsid w:val="00563B6C"/>
    <w:rsid w:val="00563F55"/>
    <w:rsid w:val="0056402E"/>
    <w:rsid w:val="005671A4"/>
    <w:rsid w:val="00570D29"/>
    <w:rsid w:val="005760A9"/>
    <w:rsid w:val="0057749D"/>
    <w:rsid w:val="00583F72"/>
    <w:rsid w:val="00590132"/>
    <w:rsid w:val="00591532"/>
    <w:rsid w:val="00594464"/>
    <w:rsid w:val="005A09EC"/>
    <w:rsid w:val="005A4B21"/>
    <w:rsid w:val="005A62E5"/>
    <w:rsid w:val="005A738B"/>
    <w:rsid w:val="005B08CC"/>
    <w:rsid w:val="005B70EB"/>
    <w:rsid w:val="005C02DB"/>
    <w:rsid w:val="005C31B8"/>
    <w:rsid w:val="005C4EF0"/>
    <w:rsid w:val="005C5A25"/>
    <w:rsid w:val="005C71FC"/>
    <w:rsid w:val="005D3B02"/>
    <w:rsid w:val="005E0AAE"/>
    <w:rsid w:val="005E0D6D"/>
    <w:rsid w:val="005E644C"/>
    <w:rsid w:val="005F1C61"/>
    <w:rsid w:val="00602F38"/>
    <w:rsid w:val="00604578"/>
    <w:rsid w:val="00606E7D"/>
    <w:rsid w:val="0061084C"/>
    <w:rsid w:val="00622517"/>
    <w:rsid w:val="00622781"/>
    <w:rsid w:val="006228E2"/>
    <w:rsid w:val="006263A6"/>
    <w:rsid w:val="006268B6"/>
    <w:rsid w:val="00632BF7"/>
    <w:rsid w:val="00634C78"/>
    <w:rsid w:val="00636964"/>
    <w:rsid w:val="00636FEF"/>
    <w:rsid w:val="0063761F"/>
    <w:rsid w:val="006403CB"/>
    <w:rsid w:val="00640BFF"/>
    <w:rsid w:val="00641723"/>
    <w:rsid w:val="00643B3B"/>
    <w:rsid w:val="00646977"/>
    <w:rsid w:val="0064759B"/>
    <w:rsid w:val="00657B3E"/>
    <w:rsid w:val="006672EF"/>
    <w:rsid w:val="00670A22"/>
    <w:rsid w:val="0067467F"/>
    <w:rsid w:val="00677018"/>
    <w:rsid w:val="006772E4"/>
    <w:rsid w:val="00677714"/>
    <w:rsid w:val="0068081A"/>
    <w:rsid w:val="00683E23"/>
    <w:rsid w:val="006866B8"/>
    <w:rsid w:val="00686DC6"/>
    <w:rsid w:val="0069453F"/>
    <w:rsid w:val="0069477C"/>
    <w:rsid w:val="00695C8D"/>
    <w:rsid w:val="00697D10"/>
    <w:rsid w:val="006A3A09"/>
    <w:rsid w:val="006A756B"/>
    <w:rsid w:val="006B02FD"/>
    <w:rsid w:val="006B09EC"/>
    <w:rsid w:val="006B2716"/>
    <w:rsid w:val="006B2CE6"/>
    <w:rsid w:val="006B4AAC"/>
    <w:rsid w:val="006B68EE"/>
    <w:rsid w:val="006B7417"/>
    <w:rsid w:val="006C0000"/>
    <w:rsid w:val="006C2A1E"/>
    <w:rsid w:val="006C43C1"/>
    <w:rsid w:val="006C57FF"/>
    <w:rsid w:val="006C760A"/>
    <w:rsid w:val="006D5F2D"/>
    <w:rsid w:val="006D7232"/>
    <w:rsid w:val="006E3FB6"/>
    <w:rsid w:val="006F209E"/>
    <w:rsid w:val="006F3396"/>
    <w:rsid w:val="006F45C2"/>
    <w:rsid w:val="006F54A2"/>
    <w:rsid w:val="006F720D"/>
    <w:rsid w:val="0070148D"/>
    <w:rsid w:val="007036DF"/>
    <w:rsid w:val="00703E0C"/>
    <w:rsid w:val="0070676A"/>
    <w:rsid w:val="00710010"/>
    <w:rsid w:val="00710592"/>
    <w:rsid w:val="007111A5"/>
    <w:rsid w:val="007129E1"/>
    <w:rsid w:val="0072165A"/>
    <w:rsid w:val="00723275"/>
    <w:rsid w:val="00724485"/>
    <w:rsid w:val="00724FC5"/>
    <w:rsid w:val="00726E64"/>
    <w:rsid w:val="00734CFF"/>
    <w:rsid w:val="00740F82"/>
    <w:rsid w:val="00741FDB"/>
    <w:rsid w:val="00745D18"/>
    <w:rsid w:val="00746467"/>
    <w:rsid w:val="007517E9"/>
    <w:rsid w:val="007544F2"/>
    <w:rsid w:val="00756A55"/>
    <w:rsid w:val="00761BB4"/>
    <w:rsid w:val="00767ADD"/>
    <w:rsid w:val="0077073E"/>
    <w:rsid w:val="00775F56"/>
    <w:rsid w:val="00776530"/>
    <w:rsid w:val="00776C9F"/>
    <w:rsid w:val="0078147B"/>
    <w:rsid w:val="00784B4B"/>
    <w:rsid w:val="00786292"/>
    <w:rsid w:val="00786682"/>
    <w:rsid w:val="00787EFA"/>
    <w:rsid w:val="00792591"/>
    <w:rsid w:val="00795372"/>
    <w:rsid w:val="007A5503"/>
    <w:rsid w:val="007A6664"/>
    <w:rsid w:val="007A696D"/>
    <w:rsid w:val="007A7DCE"/>
    <w:rsid w:val="007B394A"/>
    <w:rsid w:val="007B6DBA"/>
    <w:rsid w:val="007C0E52"/>
    <w:rsid w:val="007D1D71"/>
    <w:rsid w:val="007D40D4"/>
    <w:rsid w:val="007D797F"/>
    <w:rsid w:val="007E1B19"/>
    <w:rsid w:val="007E4AFE"/>
    <w:rsid w:val="007F21D2"/>
    <w:rsid w:val="007F27B1"/>
    <w:rsid w:val="007F2B13"/>
    <w:rsid w:val="007F3504"/>
    <w:rsid w:val="007F3F81"/>
    <w:rsid w:val="007F5014"/>
    <w:rsid w:val="00805B73"/>
    <w:rsid w:val="0081118A"/>
    <w:rsid w:val="0082053C"/>
    <w:rsid w:val="0082611F"/>
    <w:rsid w:val="00827311"/>
    <w:rsid w:val="008335BF"/>
    <w:rsid w:val="00834BB4"/>
    <w:rsid w:val="00835187"/>
    <w:rsid w:val="00836AFA"/>
    <w:rsid w:val="00841DB3"/>
    <w:rsid w:val="0084348D"/>
    <w:rsid w:val="00845160"/>
    <w:rsid w:val="008454F5"/>
    <w:rsid w:val="00845A48"/>
    <w:rsid w:val="00853CE1"/>
    <w:rsid w:val="0086757A"/>
    <w:rsid w:val="0087063F"/>
    <w:rsid w:val="0087165C"/>
    <w:rsid w:val="008741AD"/>
    <w:rsid w:val="00875CD2"/>
    <w:rsid w:val="0087740B"/>
    <w:rsid w:val="0087758B"/>
    <w:rsid w:val="00877B06"/>
    <w:rsid w:val="008827BE"/>
    <w:rsid w:val="00890439"/>
    <w:rsid w:val="0089215E"/>
    <w:rsid w:val="008A001F"/>
    <w:rsid w:val="008A063D"/>
    <w:rsid w:val="008A684C"/>
    <w:rsid w:val="008B1299"/>
    <w:rsid w:val="008C0703"/>
    <w:rsid w:val="008D6581"/>
    <w:rsid w:val="008E32B9"/>
    <w:rsid w:val="008E4548"/>
    <w:rsid w:val="008E488D"/>
    <w:rsid w:val="008E5096"/>
    <w:rsid w:val="008E7709"/>
    <w:rsid w:val="008E7F4F"/>
    <w:rsid w:val="008F118C"/>
    <w:rsid w:val="008F17BC"/>
    <w:rsid w:val="008F2CBB"/>
    <w:rsid w:val="00902A75"/>
    <w:rsid w:val="0090341F"/>
    <w:rsid w:val="00906452"/>
    <w:rsid w:val="0091005E"/>
    <w:rsid w:val="0091061C"/>
    <w:rsid w:val="009128C0"/>
    <w:rsid w:val="00913E64"/>
    <w:rsid w:val="00916553"/>
    <w:rsid w:val="00920B90"/>
    <w:rsid w:val="00926B62"/>
    <w:rsid w:val="00927477"/>
    <w:rsid w:val="00930A86"/>
    <w:rsid w:val="00937E6F"/>
    <w:rsid w:val="00940318"/>
    <w:rsid w:val="00946D5A"/>
    <w:rsid w:val="009505FB"/>
    <w:rsid w:val="009506B7"/>
    <w:rsid w:val="00950826"/>
    <w:rsid w:val="009559EB"/>
    <w:rsid w:val="009609C5"/>
    <w:rsid w:val="009639BB"/>
    <w:rsid w:val="00970620"/>
    <w:rsid w:val="0097201A"/>
    <w:rsid w:val="00977D30"/>
    <w:rsid w:val="0098380C"/>
    <w:rsid w:val="00984E41"/>
    <w:rsid w:val="00996934"/>
    <w:rsid w:val="009A1C3F"/>
    <w:rsid w:val="009A47D7"/>
    <w:rsid w:val="009A7794"/>
    <w:rsid w:val="009B3603"/>
    <w:rsid w:val="009B385B"/>
    <w:rsid w:val="009C08C8"/>
    <w:rsid w:val="009C0E3C"/>
    <w:rsid w:val="009D06BD"/>
    <w:rsid w:val="009D2238"/>
    <w:rsid w:val="009D3019"/>
    <w:rsid w:val="009D44B5"/>
    <w:rsid w:val="009D45B2"/>
    <w:rsid w:val="009D4A94"/>
    <w:rsid w:val="009D5F6E"/>
    <w:rsid w:val="009D71C1"/>
    <w:rsid w:val="009E4020"/>
    <w:rsid w:val="009E7182"/>
    <w:rsid w:val="00A01490"/>
    <w:rsid w:val="00A10D49"/>
    <w:rsid w:val="00A10E5B"/>
    <w:rsid w:val="00A20A05"/>
    <w:rsid w:val="00A25055"/>
    <w:rsid w:val="00A32486"/>
    <w:rsid w:val="00A3584E"/>
    <w:rsid w:val="00A35D97"/>
    <w:rsid w:val="00A37857"/>
    <w:rsid w:val="00A408DB"/>
    <w:rsid w:val="00A40D05"/>
    <w:rsid w:val="00A40DD3"/>
    <w:rsid w:val="00A442C4"/>
    <w:rsid w:val="00A44358"/>
    <w:rsid w:val="00A4506D"/>
    <w:rsid w:val="00A45D09"/>
    <w:rsid w:val="00A45FA5"/>
    <w:rsid w:val="00A46197"/>
    <w:rsid w:val="00A61E5F"/>
    <w:rsid w:val="00A63236"/>
    <w:rsid w:val="00A633A9"/>
    <w:rsid w:val="00A643A5"/>
    <w:rsid w:val="00A6519E"/>
    <w:rsid w:val="00A653CA"/>
    <w:rsid w:val="00A663EC"/>
    <w:rsid w:val="00A664D5"/>
    <w:rsid w:val="00A71C9F"/>
    <w:rsid w:val="00A721FE"/>
    <w:rsid w:val="00A7364B"/>
    <w:rsid w:val="00A73ED5"/>
    <w:rsid w:val="00A75314"/>
    <w:rsid w:val="00A77973"/>
    <w:rsid w:val="00A80DE1"/>
    <w:rsid w:val="00A8311B"/>
    <w:rsid w:val="00A84572"/>
    <w:rsid w:val="00A86842"/>
    <w:rsid w:val="00A875FD"/>
    <w:rsid w:val="00A90957"/>
    <w:rsid w:val="00A911EC"/>
    <w:rsid w:val="00A930BC"/>
    <w:rsid w:val="00A93DC4"/>
    <w:rsid w:val="00A945D4"/>
    <w:rsid w:val="00A95C63"/>
    <w:rsid w:val="00A95CCE"/>
    <w:rsid w:val="00AA472E"/>
    <w:rsid w:val="00AA676D"/>
    <w:rsid w:val="00AB0C00"/>
    <w:rsid w:val="00AB1461"/>
    <w:rsid w:val="00AB4969"/>
    <w:rsid w:val="00AB5F2C"/>
    <w:rsid w:val="00AB7D36"/>
    <w:rsid w:val="00AB7E3F"/>
    <w:rsid w:val="00AC0ECC"/>
    <w:rsid w:val="00AC1561"/>
    <w:rsid w:val="00AC17AF"/>
    <w:rsid w:val="00AC422B"/>
    <w:rsid w:val="00AC54E7"/>
    <w:rsid w:val="00AC709A"/>
    <w:rsid w:val="00AD0BF1"/>
    <w:rsid w:val="00AD136B"/>
    <w:rsid w:val="00AD183B"/>
    <w:rsid w:val="00AD1EDC"/>
    <w:rsid w:val="00AD68A3"/>
    <w:rsid w:val="00AD7195"/>
    <w:rsid w:val="00AE0C97"/>
    <w:rsid w:val="00AE19D3"/>
    <w:rsid w:val="00AE32E9"/>
    <w:rsid w:val="00AE3866"/>
    <w:rsid w:val="00AE6B3F"/>
    <w:rsid w:val="00AE7D09"/>
    <w:rsid w:val="00AF1519"/>
    <w:rsid w:val="00AF1F97"/>
    <w:rsid w:val="00AF4672"/>
    <w:rsid w:val="00B01F08"/>
    <w:rsid w:val="00B1211D"/>
    <w:rsid w:val="00B137EF"/>
    <w:rsid w:val="00B1405D"/>
    <w:rsid w:val="00B16E8F"/>
    <w:rsid w:val="00B2510D"/>
    <w:rsid w:val="00B32031"/>
    <w:rsid w:val="00B322EF"/>
    <w:rsid w:val="00B3318F"/>
    <w:rsid w:val="00B36A79"/>
    <w:rsid w:val="00B40B63"/>
    <w:rsid w:val="00B410C8"/>
    <w:rsid w:val="00B4784B"/>
    <w:rsid w:val="00B53C40"/>
    <w:rsid w:val="00B566ED"/>
    <w:rsid w:val="00B61160"/>
    <w:rsid w:val="00B64129"/>
    <w:rsid w:val="00B710DD"/>
    <w:rsid w:val="00B7359A"/>
    <w:rsid w:val="00B77815"/>
    <w:rsid w:val="00B85B92"/>
    <w:rsid w:val="00B875F3"/>
    <w:rsid w:val="00B87E18"/>
    <w:rsid w:val="00B936DA"/>
    <w:rsid w:val="00B93A48"/>
    <w:rsid w:val="00BB3B0C"/>
    <w:rsid w:val="00BB5DD1"/>
    <w:rsid w:val="00BB63D3"/>
    <w:rsid w:val="00BB76D0"/>
    <w:rsid w:val="00BC0319"/>
    <w:rsid w:val="00BC55D2"/>
    <w:rsid w:val="00BD3E07"/>
    <w:rsid w:val="00BD4141"/>
    <w:rsid w:val="00BD5C35"/>
    <w:rsid w:val="00BE0238"/>
    <w:rsid w:val="00BE04F3"/>
    <w:rsid w:val="00BE1E18"/>
    <w:rsid w:val="00BE2567"/>
    <w:rsid w:val="00BE39AB"/>
    <w:rsid w:val="00BE45B3"/>
    <w:rsid w:val="00BE7E58"/>
    <w:rsid w:val="00BF0223"/>
    <w:rsid w:val="00BF4219"/>
    <w:rsid w:val="00C02348"/>
    <w:rsid w:val="00C0243E"/>
    <w:rsid w:val="00C0486B"/>
    <w:rsid w:val="00C10C49"/>
    <w:rsid w:val="00C10E6F"/>
    <w:rsid w:val="00C12819"/>
    <w:rsid w:val="00C137EE"/>
    <w:rsid w:val="00C13D99"/>
    <w:rsid w:val="00C14759"/>
    <w:rsid w:val="00C1542F"/>
    <w:rsid w:val="00C17748"/>
    <w:rsid w:val="00C267D5"/>
    <w:rsid w:val="00C27103"/>
    <w:rsid w:val="00C314ED"/>
    <w:rsid w:val="00C31552"/>
    <w:rsid w:val="00C32423"/>
    <w:rsid w:val="00C348AF"/>
    <w:rsid w:val="00C35639"/>
    <w:rsid w:val="00C37AFC"/>
    <w:rsid w:val="00C400B0"/>
    <w:rsid w:val="00C40E13"/>
    <w:rsid w:val="00C42470"/>
    <w:rsid w:val="00C44792"/>
    <w:rsid w:val="00C451C7"/>
    <w:rsid w:val="00C45317"/>
    <w:rsid w:val="00C46457"/>
    <w:rsid w:val="00C46C2F"/>
    <w:rsid w:val="00C46F18"/>
    <w:rsid w:val="00C47B78"/>
    <w:rsid w:val="00C50D8F"/>
    <w:rsid w:val="00C52582"/>
    <w:rsid w:val="00C54F04"/>
    <w:rsid w:val="00C56006"/>
    <w:rsid w:val="00C5772E"/>
    <w:rsid w:val="00C62417"/>
    <w:rsid w:val="00C626CF"/>
    <w:rsid w:val="00C635B6"/>
    <w:rsid w:val="00C63915"/>
    <w:rsid w:val="00C65FF4"/>
    <w:rsid w:val="00C72DEB"/>
    <w:rsid w:val="00C735DD"/>
    <w:rsid w:val="00C767B0"/>
    <w:rsid w:val="00C772BA"/>
    <w:rsid w:val="00C805DF"/>
    <w:rsid w:val="00C87E46"/>
    <w:rsid w:val="00C9076A"/>
    <w:rsid w:val="00C90EDD"/>
    <w:rsid w:val="00CA47BD"/>
    <w:rsid w:val="00CB002F"/>
    <w:rsid w:val="00CB1356"/>
    <w:rsid w:val="00CB1F23"/>
    <w:rsid w:val="00CB3961"/>
    <w:rsid w:val="00CB4323"/>
    <w:rsid w:val="00CC04A8"/>
    <w:rsid w:val="00CC07A6"/>
    <w:rsid w:val="00CC39EB"/>
    <w:rsid w:val="00CC5199"/>
    <w:rsid w:val="00CC66FC"/>
    <w:rsid w:val="00CD0692"/>
    <w:rsid w:val="00CD3EB7"/>
    <w:rsid w:val="00CD4C69"/>
    <w:rsid w:val="00CD5942"/>
    <w:rsid w:val="00CE005B"/>
    <w:rsid w:val="00CE08F4"/>
    <w:rsid w:val="00CE0D06"/>
    <w:rsid w:val="00CE0EA4"/>
    <w:rsid w:val="00CE1711"/>
    <w:rsid w:val="00CE2D6A"/>
    <w:rsid w:val="00CE3306"/>
    <w:rsid w:val="00CE3AFC"/>
    <w:rsid w:val="00CE411F"/>
    <w:rsid w:val="00CE534C"/>
    <w:rsid w:val="00CE69AD"/>
    <w:rsid w:val="00CF1F72"/>
    <w:rsid w:val="00CF4338"/>
    <w:rsid w:val="00CF4881"/>
    <w:rsid w:val="00CF5C67"/>
    <w:rsid w:val="00CF6244"/>
    <w:rsid w:val="00D02E35"/>
    <w:rsid w:val="00D0361A"/>
    <w:rsid w:val="00D03666"/>
    <w:rsid w:val="00D0570B"/>
    <w:rsid w:val="00D07557"/>
    <w:rsid w:val="00D13300"/>
    <w:rsid w:val="00D134D5"/>
    <w:rsid w:val="00D13FB4"/>
    <w:rsid w:val="00D1790A"/>
    <w:rsid w:val="00D33076"/>
    <w:rsid w:val="00D34A1E"/>
    <w:rsid w:val="00D35AAF"/>
    <w:rsid w:val="00D35CAD"/>
    <w:rsid w:val="00D37E8F"/>
    <w:rsid w:val="00D419A5"/>
    <w:rsid w:val="00D446D5"/>
    <w:rsid w:val="00D45780"/>
    <w:rsid w:val="00D46940"/>
    <w:rsid w:val="00D50D56"/>
    <w:rsid w:val="00D51E08"/>
    <w:rsid w:val="00D5574D"/>
    <w:rsid w:val="00D5690F"/>
    <w:rsid w:val="00D56E8D"/>
    <w:rsid w:val="00D6191D"/>
    <w:rsid w:val="00D679A5"/>
    <w:rsid w:val="00D7379D"/>
    <w:rsid w:val="00D74360"/>
    <w:rsid w:val="00D75948"/>
    <w:rsid w:val="00D80A1A"/>
    <w:rsid w:val="00D819B6"/>
    <w:rsid w:val="00D81AF6"/>
    <w:rsid w:val="00D85A5F"/>
    <w:rsid w:val="00D861CF"/>
    <w:rsid w:val="00D96229"/>
    <w:rsid w:val="00DA1DD8"/>
    <w:rsid w:val="00DA2B84"/>
    <w:rsid w:val="00DA3AEB"/>
    <w:rsid w:val="00DA62D9"/>
    <w:rsid w:val="00DA7573"/>
    <w:rsid w:val="00DB5913"/>
    <w:rsid w:val="00DB79E6"/>
    <w:rsid w:val="00DC28EB"/>
    <w:rsid w:val="00DC3B7A"/>
    <w:rsid w:val="00DC4042"/>
    <w:rsid w:val="00DC6965"/>
    <w:rsid w:val="00DC6B8F"/>
    <w:rsid w:val="00DD1753"/>
    <w:rsid w:val="00DD318D"/>
    <w:rsid w:val="00DD7117"/>
    <w:rsid w:val="00DE20DE"/>
    <w:rsid w:val="00DF7F74"/>
    <w:rsid w:val="00E119C9"/>
    <w:rsid w:val="00E11F20"/>
    <w:rsid w:val="00E20037"/>
    <w:rsid w:val="00E2193D"/>
    <w:rsid w:val="00E21F5F"/>
    <w:rsid w:val="00E23FE4"/>
    <w:rsid w:val="00E248F0"/>
    <w:rsid w:val="00E2711F"/>
    <w:rsid w:val="00E3196F"/>
    <w:rsid w:val="00E32484"/>
    <w:rsid w:val="00E34EA3"/>
    <w:rsid w:val="00E35735"/>
    <w:rsid w:val="00E41308"/>
    <w:rsid w:val="00E4156E"/>
    <w:rsid w:val="00E42CAE"/>
    <w:rsid w:val="00E60EF5"/>
    <w:rsid w:val="00E61D6A"/>
    <w:rsid w:val="00E624A9"/>
    <w:rsid w:val="00E66B8C"/>
    <w:rsid w:val="00E73303"/>
    <w:rsid w:val="00E77928"/>
    <w:rsid w:val="00E80EF9"/>
    <w:rsid w:val="00E817B3"/>
    <w:rsid w:val="00E8235B"/>
    <w:rsid w:val="00E862AB"/>
    <w:rsid w:val="00E90799"/>
    <w:rsid w:val="00E9084D"/>
    <w:rsid w:val="00EA1AD2"/>
    <w:rsid w:val="00EA42D1"/>
    <w:rsid w:val="00EA5C16"/>
    <w:rsid w:val="00EA5CA8"/>
    <w:rsid w:val="00EA60F1"/>
    <w:rsid w:val="00EA7768"/>
    <w:rsid w:val="00EB16F2"/>
    <w:rsid w:val="00EB1872"/>
    <w:rsid w:val="00EB1B8F"/>
    <w:rsid w:val="00EB2564"/>
    <w:rsid w:val="00EB3F52"/>
    <w:rsid w:val="00EC027D"/>
    <w:rsid w:val="00EC580B"/>
    <w:rsid w:val="00ED5A71"/>
    <w:rsid w:val="00ED7D52"/>
    <w:rsid w:val="00EE0C8D"/>
    <w:rsid w:val="00EE1C38"/>
    <w:rsid w:val="00EE1FB4"/>
    <w:rsid w:val="00EE211A"/>
    <w:rsid w:val="00EE21B1"/>
    <w:rsid w:val="00EE454C"/>
    <w:rsid w:val="00EE50CF"/>
    <w:rsid w:val="00EF000D"/>
    <w:rsid w:val="00EF49ED"/>
    <w:rsid w:val="00EF55DC"/>
    <w:rsid w:val="00EF6562"/>
    <w:rsid w:val="00F01984"/>
    <w:rsid w:val="00F034D1"/>
    <w:rsid w:val="00F07CBF"/>
    <w:rsid w:val="00F113CB"/>
    <w:rsid w:val="00F13480"/>
    <w:rsid w:val="00F1494D"/>
    <w:rsid w:val="00F15254"/>
    <w:rsid w:val="00F17B73"/>
    <w:rsid w:val="00F2318F"/>
    <w:rsid w:val="00F242B8"/>
    <w:rsid w:val="00F305C7"/>
    <w:rsid w:val="00F4068C"/>
    <w:rsid w:val="00F438A3"/>
    <w:rsid w:val="00F45767"/>
    <w:rsid w:val="00F50A24"/>
    <w:rsid w:val="00F50DDF"/>
    <w:rsid w:val="00F51FC2"/>
    <w:rsid w:val="00F5417B"/>
    <w:rsid w:val="00F6263D"/>
    <w:rsid w:val="00F6563B"/>
    <w:rsid w:val="00F67255"/>
    <w:rsid w:val="00F74A9E"/>
    <w:rsid w:val="00F75681"/>
    <w:rsid w:val="00F75C94"/>
    <w:rsid w:val="00F8265A"/>
    <w:rsid w:val="00F82ADF"/>
    <w:rsid w:val="00F83291"/>
    <w:rsid w:val="00F847A0"/>
    <w:rsid w:val="00F84B81"/>
    <w:rsid w:val="00F94645"/>
    <w:rsid w:val="00FA09B4"/>
    <w:rsid w:val="00FB194B"/>
    <w:rsid w:val="00FB21CF"/>
    <w:rsid w:val="00FB2586"/>
    <w:rsid w:val="00FB5CFA"/>
    <w:rsid w:val="00FC03F4"/>
    <w:rsid w:val="00FC4494"/>
    <w:rsid w:val="00FC6388"/>
    <w:rsid w:val="00FC6F21"/>
    <w:rsid w:val="00FD197C"/>
    <w:rsid w:val="00FD2A6F"/>
    <w:rsid w:val="00FD46CD"/>
    <w:rsid w:val="00FE009E"/>
    <w:rsid w:val="00FE3F03"/>
    <w:rsid w:val="00FE550B"/>
    <w:rsid w:val="00FE7D6E"/>
    <w:rsid w:val="00FF1C70"/>
    <w:rsid w:val="00FF2448"/>
    <w:rsid w:val="00FF7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AF92087"/>
  <w15:docId w15:val="{DA10648D-763C-43C0-B399-150414561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56006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62F5B"/>
    <w:pPr>
      <w:keepNext/>
      <w:keepLines/>
      <w:spacing w:before="480" w:after="0"/>
      <w:outlineLvl w:val="0"/>
    </w:pPr>
    <w:rPr>
      <w:rFonts w:ascii="Cambria" w:hAnsi="Cambria"/>
      <w:b/>
      <w:color w:val="365F91"/>
      <w:sz w:val="28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B21CF"/>
    <w:pPr>
      <w:keepNext/>
      <w:keepLines/>
      <w:spacing w:before="200" w:after="0"/>
      <w:outlineLvl w:val="2"/>
    </w:pPr>
    <w:rPr>
      <w:rFonts w:ascii="Cambria" w:hAnsi="Cambria"/>
      <w:b/>
      <w:color w:val="4F81BD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162F5B"/>
    <w:rPr>
      <w:rFonts w:ascii="Cambria" w:hAnsi="Cambria" w:cs="Times New Roman"/>
      <w:b/>
      <w:color w:val="365F91"/>
      <w:sz w:val="28"/>
      <w:lang w:eastAsia="en-US"/>
    </w:rPr>
  </w:style>
  <w:style w:type="character" w:customStyle="1" w:styleId="Nagwek3Znak">
    <w:name w:val="Nagłówek 3 Znak"/>
    <w:link w:val="Nagwek3"/>
    <w:uiPriority w:val="99"/>
    <w:semiHidden/>
    <w:locked/>
    <w:rsid w:val="00FB21CF"/>
    <w:rPr>
      <w:rFonts w:ascii="Cambria" w:hAnsi="Cambria" w:cs="Times New Roman"/>
      <w:b/>
      <w:color w:val="4F81BD"/>
      <w:sz w:val="22"/>
      <w:lang w:eastAsia="en-US"/>
    </w:rPr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semiHidden/>
    <w:locked/>
    <w:rsid w:val="00890439"/>
    <w:rPr>
      <w:rFonts w:ascii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064E24"/>
    <w:rPr>
      <w:rFonts w:ascii="Calibri" w:hAnsi="Calibri" w:cs="Times New Roman"/>
      <w:sz w:val="22"/>
      <w:lang w:eastAsia="en-US"/>
    </w:rPr>
  </w:style>
  <w:style w:type="paragraph" w:customStyle="1" w:styleId="Zawartoramki">
    <w:name w:val="Zawartość ramki"/>
    <w:basedOn w:val="Tekstpodstawowy"/>
    <w:uiPriority w:val="99"/>
    <w:rsid w:val="00C56006"/>
    <w:pPr>
      <w:suppressAutoHyphens/>
      <w:spacing w:line="240" w:lineRule="auto"/>
    </w:pPr>
    <w:rPr>
      <w:rFonts w:ascii="Arial" w:hAnsi="Arial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C56006"/>
    <w:pPr>
      <w:spacing w:after="120"/>
    </w:pPr>
    <w:rPr>
      <w:szCs w:val="20"/>
    </w:rPr>
  </w:style>
  <w:style w:type="character" w:customStyle="1" w:styleId="TekstpodstawowyZnak">
    <w:name w:val="Tekst podstawowy Znak"/>
    <w:link w:val="Tekstpodstawowy"/>
    <w:uiPriority w:val="99"/>
    <w:locked/>
    <w:rsid w:val="00C56006"/>
    <w:rPr>
      <w:rFonts w:ascii="Calibri" w:hAnsi="Calibri" w:cs="Times New Roman"/>
      <w:sz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rsid w:val="00C805DF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C805DF"/>
    <w:rPr>
      <w:rFonts w:ascii="Calibri" w:hAnsi="Calibri" w:cs="Times New Roman"/>
      <w:sz w:val="22"/>
      <w:lang w:eastAsia="en-US"/>
    </w:rPr>
  </w:style>
  <w:style w:type="character" w:styleId="Hipercze">
    <w:name w:val="Hyperlink"/>
    <w:uiPriority w:val="99"/>
    <w:rsid w:val="002D627B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6C000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rsid w:val="00E42CA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E42CAE"/>
    <w:rPr>
      <w:rFonts w:ascii="Calibri" w:hAnsi="Calibri" w:cs="Times New Roman"/>
      <w:lang w:eastAsia="en-US"/>
    </w:rPr>
  </w:style>
  <w:style w:type="character" w:styleId="Odwoanieprzypisukocowego">
    <w:name w:val="endnote reference"/>
    <w:uiPriority w:val="99"/>
    <w:rsid w:val="00E42CAE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6A756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6A756B"/>
    <w:rPr>
      <w:rFonts w:ascii="Calibri" w:hAnsi="Calibri" w:cs="Times New Roman"/>
      <w:lang w:eastAsia="en-US"/>
    </w:rPr>
  </w:style>
  <w:style w:type="character" w:styleId="Odwoanieprzypisudolnego">
    <w:name w:val="footnote reference"/>
    <w:uiPriority w:val="99"/>
    <w:rsid w:val="006A756B"/>
    <w:rPr>
      <w:rFonts w:cs="Times New Roman"/>
      <w:vertAlign w:val="superscript"/>
    </w:rPr>
  </w:style>
  <w:style w:type="paragraph" w:styleId="Tytu">
    <w:name w:val="Title"/>
    <w:basedOn w:val="Normalny"/>
    <w:next w:val="Normalny"/>
    <w:link w:val="TytuZnak"/>
    <w:uiPriority w:val="99"/>
    <w:qFormat/>
    <w:rsid w:val="004A1631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20"/>
    </w:rPr>
  </w:style>
  <w:style w:type="character" w:customStyle="1" w:styleId="TytuZnak">
    <w:name w:val="Tytuł Znak"/>
    <w:link w:val="Tytu"/>
    <w:uiPriority w:val="99"/>
    <w:locked/>
    <w:rsid w:val="004A1631"/>
    <w:rPr>
      <w:rFonts w:ascii="Cambria" w:hAnsi="Cambria" w:cs="Times New Roman"/>
      <w:color w:val="17365D"/>
      <w:spacing w:val="5"/>
      <w:kern w:val="28"/>
      <w:sz w:val="52"/>
      <w:lang w:eastAsia="en-US"/>
    </w:rPr>
  </w:style>
  <w:style w:type="table" w:styleId="Tabela-Siatka">
    <w:name w:val="Table Grid"/>
    <w:basedOn w:val="Standardowy"/>
    <w:uiPriority w:val="99"/>
    <w:rsid w:val="00F406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rsid w:val="00F6263D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locked/>
    <w:rsid w:val="00F6263D"/>
    <w:rPr>
      <w:rFonts w:ascii="Tahoma" w:hAnsi="Tahoma" w:cs="Times New Roman"/>
      <w:sz w:val="16"/>
      <w:lang w:eastAsia="en-US"/>
    </w:rPr>
  </w:style>
  <w:style w:type="paragraph" w:styleId="Bezodstpw">
    <w:name w:val="No Spacing"/>
    <w:uiPriority w:val="99"/>
    <w:qFormat/>
    <w:rsid w:val="00A6519E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rsid w:val="00FB258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FB2586"/>
    <w:pPr>
      <w:spacing w:after="0" w:line="240" w:lineRule="auto"/>
    </w:pPr>
    <w:rPr>
      <w:rFonts w:ascii="Arial" w:hAnsi="Arial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locked/>
    <w:rsid w:val="00FB2586"/>
    <w:rPr>
      <w:rFonts w:ascii="Arial" w:hAnsi="Arial" w:cs="Times New Roman"/>
    </w:rPr>
  </w:style>
  <w:style w:type="paragraph" w:customStyle="1" w:styleId="Framecontents">
    <w:name w:val="Frame contents"/>
    <w:basedOn w:val="Normalny"/>
    <w:uiPriority w:val="99"/>
    <w:rsid w:val="00CE69AD"/>
    <w:pPr>
      <w:suppressAutoHyphens/>
      <w:autoSpaceDN w:val="0"/>
      <w:spacing w:after="120" w:line="240" w:lineRule="auto"/>
      <w:textAlignment w:val="baseline"/>
    </w:pPr>
    <w:rPr>
      <w:rFonts w:ascii="Arial" w:hAnsi="Arial" w:cs="Arial"/>
      <w:kern w:val="3"/>
      <w:sz w:val="24"/>
      <w:szCs w:val="24"/>
      <w:lang w:eastAsia="zh-CN"/>
    </w:rPr>
  </w:style>
  <w:style w:type="paragraph" w:customStyle="1" w:styleId="Default">
    <w:name w:val="Default"/>
    <w:uiPriority w:val="99"/>
    <w:rsid w:val="00A10E5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3163EF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3163EF"/>
    <w:rPr>
      <w:rFonts w:ascii="Calibri" w:hAnsi="Calibri" w:cs="Times New Roman"/>
      <w:sz w:val="22"/>
      <w:lang w:eastAsia="en-US"/>
    </w:rPr>
  </w:style>
  <w:style w:type="paragraph" w:customStyle="1" w:styleId="BodyText21">
    <w:name w:val="Body Text 21"/>
    <w:uiPriority w:val="99"/>
    <w:rsid w:val="003163EF"/>
    <w:pPr>
      <w:autoSpaceDE w:val="0"/>
      <w:autoSpaceDN w:val="0"/>
      <w:adjustRightInd w:val="0"/>
    </w:pPr>
    <w:rPr>
      <w:i/>
      <w:iCs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33076"/>
    <w:pPr>
      <w:spacing w:after="200"/>
    </w:pPr>
    <w:rPr>
      <w:rFonts w:ascii="Calibri" w:hAnsi="Calibri"/>
      <w:b/>
      <w:lang w:eastAsia="en-US"/>
    </w:rPr>
  </w:style>
  <w:style w:type="character" w:customStyle="1" w:styleId="TematkomentarzaZnak">
    <w:name w:val="Temat komentarza Znak"/>
    <w:link w:val="Tematkomentarza"/>
    <w:uiPriority w:val="99"/>
    <w:locked/>
    <w:rsid w:val="00D33076"/>
    <w:rPr>
      <w:rFonts w:ascii="Calibri" w:hAnsi="Calibri" w:cs="Times New Roman"/>
      <w:b/>
      <w:lang w:eastAsia="en-US"/>
    </w:rPr>
  </w:style>
  <w:style w:type="paragraph" w:styleId="Poprawka">
    <w:name w:val="Revision"/>
    <w:hidden/>
    <w:uiPriority w:val="99"/>
    <w:semiHidden/>
    <w:rsid w:val="00D33076"/>
    <w:rPr>
      <w:rFonts w:ascii="Calibri" w:hAnsi="Calibri"/>
      <w:sz w:val="22"/>
      <w:szCs w:val="22"/>
      <w:lang w:eastAsia="en-US"/>
    </w:rPr>
  </w:style>
  <w:style w:type="character" w:styleId="UyteHipercze">
    <w:name w:val="FollowedHyperlink"/>
    <w:uiPriority w:val="99"/>
    <w:rsid w:val="00A73ED5"/>
    <w:rPr>
      <w:rFonts w:cs="Times New Roman"/>
      <w:color w:val="800080"/>
      <w:u w:val="single"/>
    </w:rPr>
  </w:style>
  <w:style w:type="paragraph" w:customStyle="1" w:styleId="Akapitzlist1">
    <w:name w:val="Akapit z listą1"/>
    <w:basedOn w:val="Normalny"/>
    <w:uiPriority w:val="99"/>
    <w:rsid w:val="00875CD2"/>
    <w:pPr>
      <w:ind w:left="720"/>
      <w:contextualSpacing/>
    </w:pPr>
  </w:style>
  <w:style w:type="paragraph" w:customStyle="1" w:styleId="Akapitzlist2">
    <w:name w:val="Akapit z listą2"/>
    <w:basedOn w:val="Normalny"/>
    <w:uiPriority w:val="99"/>
    <w:rsid w:val="00F67255"/>
    <w:pPr>
      <w:ind w:left="720"/>
      <w:contextualSpacing/>
    </w:pPr>
  </w:style>
  <w:style w:type="character" w:styleId="Uwydatnienie">
    <w:name w:val="Emphasis"/>
    <w:uiPriority w:val="99"/>
    <w:qFormat/>
    <w:rsid w:val="00292407"/>
    <w:rPr>
      <w:rFonts w:cs="Times New Roman"/>
      <w:i/>
    </w:rPr>
  </w:style>
  <w:style w:type="character" w:styleId="Pogrubienie">
    <w:name w:val="Strong"/>
    <w:uiPriority w:val="99"/>
    <w:qFormat/>
    <w:rsid w:val="00292407"/>
    <w:rPr>
      <w:rFonts w:cs="Times New Roman"/>
      <w:b/>
    </w:rPr>
  </w:style>
  <w:style w:type="character" w:customStyle="1" w:styleId="Nierozpoznanawzmianka1">
    <w:name w:val="Nierozpoznana wzmianka1"/>
    <w:uiPriority w:val="99"/>
    <w:semiHidden/>
    <w:rsid w:val="006C760A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3186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18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18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18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1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3186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6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6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6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18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318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3186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6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18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186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318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18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3186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6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6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6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istracja@pbp.gda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ekretariat@pbp.gda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bojko\Desktop\listownik_monochrom_Departament_Edukacji_i_Sportu_szablon-201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listownik_monochrom_Departament_Edukacji_i_Sportu_szablon-2012</Template>
  <TotalTime>10</TotalTime>
  <Pages>5</Pages>
  <Words>1192</Words>
  <Characters>7156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Gdańsk, data</vt:lpstr>
    </vt:vector>
  </TitlesOfParts>
  <Company>UMWP</Company>
  <LinksUpToDate>false</LinksUpToDate>
  <CharactersWithSpaces>8332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Gdańsk, data</dc:title>
  <dc:subject/>
  <dc:creator>PBW</dc:creator>
  <cp:keywords/>
  <dc:description/>
  <cp:lastModifiedBy>Administracja2</cp:lastModifiedBy>
  <cp:revision>4</cp:revision>
  <cp:lastPrinted>2018-08-03T11:38:00Z</cp:lastPrinted>
  <dcterms:created xsi:type="dcterms:W3CDTF">2025-02-21T07:47:00Z</dcterms:created>
  <dcterms:modified xsi:type="dcterms:W3CDTF">2026-01-26T10:00:00Z</dcterms:modified>
</cp:coreProperties>
</file>